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E1F65" w14:textId="3BA767DB" w:rsidR="00444947" w:rsidRPr="009072ED" w:rsidRDefault="009072ED" w:rsidP="009072ED">
      <w:pPr>
        <w:widowControl w:val="0"/>
        <w:autoSpaceDE w:val="0"/>
        <w:autoSpaceDN w:val="0"/>
        <w:adjustRightInd w:val="0"/>
        <w:outlineLvl w:val="0"/>
        <w:rPr>
          <w:b/>
          <w:bCs/>
          <w:i/>
          <w:lang w:eastAsia="ja-JP"/>
        </w:rPr>
        <w:pPrChange w:id="0" w:author="Henrik Bringmann" w:date="2015-01-19T10:16:00Z">
          <w:pPr>
            <w:widowControl w:val="0"/>
            <w:autoSpaceDE w:val="0"/>
            <w:autoSpaceDN w:val="0"/>
            <w:adjustRightInd w:val="0"/>
            <w:spacing w:after="120"/>
            <w:outlineLvl w:val="0"/>
          </w:pPr>
        </w:pPrChange>
      </w:pPr>
      <w:bookmarkStart w:id="1" w:name="_GoBack"/>
      <w:bookmarkEnd w:id="1"/>
      <w:ins w:id="2" w:author="Henrik Bringmann" w:date="2015-01-19T10:16:00Z">
        <w:r>
          <w:rPr>
            <w:b/>
            <w:bCs/>
            <w:lang w:eastAsia="ja-JP"/>
          </w:rPr>
          <w:t xml:space="preserve">Title: </w:t>
        </w:r>
      </w:ins>
      <w:r w:rsidR="007B0263" w:rsidRPr="009072ED">
        <w:rPr>
          <w:b/>
          <w:bCs/>
          <w:lang w:eastAsia="ja-JP"/>
        </w:rPr>
        <w:t xml:space="preserve">Agarose microchambers </w:t>
      </w:r>
      <w:r w:rsidR="00444947" w:rsidRPr="009072ED">
        <w:rPr>
          <w:b/>
          <w:bCs/>
          <w:lang w:eastAsia="ja-JP"/>
        </w:rPr>
        <w:t xml:space="preserve">for long-term </w:t>
      </w:r>
      <w:r w:rsidR="005E3324" w:rsidRPr="009072ED">
        <w:rPr>
          <w:b/>
          <w:bCs/>
          <w:lang w:eastAsia="ja-JP"/>
        </w:rPr>
        <w:t xml:space="preserve">calcium </w:t>
      </w:r>
      <w:r w:rsidR="00444947" w:rsidRPr="009072ED">
        <w:rPr>
          <w:b/>
          <w:bCs/>
          <w:lang w:eastAsia="ja-JP"/>
        </w:rPr>
        <w:t xml:space="preserve">imaging of </w:t>
      </w:r>
      <w:r w:rsidR="00444947" w:rsidRPr="009072ED">
        <w:rPr>
          <w:b/>
          <w:bCs/>
          <w:i/>
          <w:lang w:eastAsia="ja-JP"/>
        </w:rPr>
        <w:t>Caenorhabditis elegans</w:t>
      </w:r>
    </w:p>
    <w:p w14:paraId="545AD4ED" w14:textId="77777777" w:rsidR="009072ED" w:rsidRDefault="009072ED" w:rsidP="009072ED">
      <w:pPr>
        <w:widowControl w:val="0"/>
        <w:autoSpaceDE w:val="0"/>
        <w:autoSpaceDN w:val="0"/>
        <w:adjustRightInd w:val="0"/>
        <w:outlineLvl w:val="0"/>
        <w:rPr>
          <w:ins w:id="3" w:author="Henrik Bringmann" w:date="2015-01-19T10:16:00Z"/>
          <w:b/>
          <w:bCs/>
          <w:lang w:eastAsia="ja-JP"/>
        </w:rPr>
      </w:pPr>
    </w:p>
    <w:p w14:paraId="1FB74620" w14:textId="77777777" w:rsidR="003A2C2D" w:rsidRPr="009072ED" w:rsidRDefault="003A2C2D" w:rsidP="009072ED">
      <w:pPr>
        <w:widowControl w:val="0"/>
        <w:autoSpaceDE w:val="0"/>
        <w:autoSpaceDN w:val="0"/>
        <w:adjustRightInd w:val="0"/>
        <w:outlineLvl w:val="0"/>
        <w:rPr>
          <w:lang w:eastAsia="ja-JP"/>
        </w:rPr>
        <w:pPrChange w:id="4" w:author="Henrik Bringmann" w:date="2015-01-19T10:16:00Z">
          <w:pPr>
            <w:widowControl w:val="0"/>
            <w:autoSpaceDE w:val="0"/>
            <w:autoSpaceDN w:val="0"/>
            <w:adjustRightInd w:val="0"/>
            <w:spacing w:after="120"/>
            <w:outlineLvl w:val="0"/>
          </w:pPr>
        </w:pPrChange>
      </w:pPr>
      <w:r w:rsidRPr="009072ED">
        <w:rPr>
          <w:b/>
          <w:bCs/>
          <w:lang w:eastAsia="ja-JP"/>
        </w:rPr>
        <w:t>Authors:</w:t>
      </w:r>
    </w:p>
    <w:p w14:paraId="550A0AB2" w14:textId="7079630F" w:rsidR="003A2C2D" w:rsidRPr="009072ED" w:rsidRDefault="00444947" w:rsidP="009072ED">
      <w:pPr>
        <w:widowControl w:val="0"/>
        <w:autoSpaceDE w:val="0"/>
        <w:autoSpaceDN w:val="0"/>
        <w:adjustRightInd w:val="0"/>
        <w:outlineLvl w:val="0"/>
        <w:rPr>
          <w:lang w:eastAsia="ja-JP"/>
        </w:rPr>
        <w:pPrChange w:id="5" w:author="Henrik Bringmann" w:date="2015-01-19T10:16:00Z">
          <w:pPr>
            <w:widowControl w:val="0"/>
            <w:autoSpaceDE w:val="0"/>
            <w:autoSpaceDN w:val="0"/>
            <w:adjustRightInd w:val="0"/>
            <w:spacing w:after="120"/>
            <w:outlineLvl w:val="0"/>
          </w:pPr>
        </w:pPrChange>
      </w:pPr>
      <w:r w:rsidRPr="009072ED">
        <w:rPr>
          <w:lang w:eastAsia="ja-JP"/>
        </w:rPr>
        <w:t>Michal Turek</w:t>
      </w:r>
      <w:r w:rsidR="003A2C2D" w:rsidRPr="009072ED">
        <w:rPr>
          <w:lang w:eastAsia="ja-JP"/>
        </w:rPr>
        <w:t xml:space="preserve">, </w:t>
      </w:r>
      <w:r w:rsidR="008963BE" w:rsidRPr="009072ED">
        <w:rPr>
          <w:lang w:eastAsia="ja-JP"/>
        </w:rPr>
        <w:t xml:space="preserve">Judith Besseling, </w:t>
      </w:r>
      <w:r w:rsidRPr="009072ED">
        <w:rPr>
          <w:lang w:eastAsia="ja-JP"/>
        </w:rPr>
        <w:t>Henrik Bringmann</w:t>
      </w:r>
    </w:p>
    <w:p w14:paraId="20481BA5" w14:textId="77777777" w:rsidR="009072ED" w:rsidRDefault="009072ED" w:rsidP="009072ED">
      <w:pPr>
        <w:widowControl w:val="0"/>
        <w:autoSpaceDE w:val="0"/>
        <w:autoSpaceDN w:val="0"/>
        <w:adjustRightInd w:val="0"/>
        <w:outlineLvl w:val="0"/>
        <w:rPr>
          <w:ins w:id="6" w:author="Henrik Bringmann" w:date="2015-01-19T10:16:00Z"/>
          <w:b/>
          <w:bCs/>
          <w:lang w:eastAsia="ja-JP"/>
        </w:rPr>
      </w:pPr>
    </w:p>
    <w:p w14:paraId="7D493D08" w14:textId="77777777" w:rsidR="003A2C2D" w:rsidRPr="009072ED" w:rsidRDefault="003A2C2D" w:rsidP="009072ED">
      <w:pPr>
        <w:widowControl w:val="0"/>
        <w:autoSpaceDE w:val="0"/>
        <w:autoSpaceDN w:val="0"/>
        <w:adjustRightInd w:val="0"/>
        <w:outlineLvl w:val="0"/>
        <w:rPr>
          <w:lang w:eastAsia="ja-JP"/>
        </w:rPr>
        <w:pPrChange w:id="7" w:author="Henrik Bringmann" w:date="2015-01-19T10:16:00Z">
          <w:pPr>
            <w:widowControl w:val="0"/>
            <w:autoSpaceDE w:val="0"/>
            <w:autoSpaceDN w:val="0"/>
            <w:adjustRightInd w:val="0"/>
            <w:spacing w:after="120"/>
            <w:outlineLvl w:val="0"/>
          </w:pPr>
        </w:pPrChange>
      </w:pPr>
      <w:r w:rsidRPr="009072ED">
        <w:rPr>
          <w:b/>
          <w:bCs/>
          <w:lang w:eastAsia="ja-JP"/>
        </w:rPr>
        <w:t>Authors: institution(s)/affiliation(s) for each author:</w:t>
      </w:r>
    </w:p>
    <w:p w14:paraId="0B2DBDFA" w14:textId="3715F486" w:rsidR="00FD24FC" w:rsidRPr="009072ED" w:rsidRDefault="00FD24FC" w:rsidP="009072ED">
      <w:pPr>
        <w:widowControl w:val="0"/>
        <w:autoSpaceDE w:val="0"/>
        <w:autoSpaceDN w:val="0"/>
        <w:adjustRightInd w:val="0"/>
        <w:outlineLvl w:val="0"/>
        <w:rPr>
          <w:lang w:eastAsia="ja-JP"/>
        </w:rPr>
        <w:pPrChange w:id="8" w:author="Henrik Bringmann" w:date="2015-01-19T10:16:00Z">
          <w:pPr>
            <w:widowControl w:val="0"/>
            <w:autoSpaceDE w:val="0"/>
            <w:autoSpaceDN w:val="0"/>
            <w:adjustRightInd w:val="0"/>
            <w:spacing w:after="120"/>
            <w:outlineLvl w:val="0"/>
          </w:pPr>
        </w:pPrChange>
      </w:pPr>
      <w:r w:rsidRPr="009072ED">
        <w:rPr>
          <w:lang w:eastAsia="ja-JP"/>
        </w:rPr>
        <w:t xml:space="preserve">Michal Turek </w:t>
      </w:r>
      <w:r w:rsidR="000C362A" w:rsidRPr="009072ED">
        <w:rPr>
          <w:lang w:eastAsia="ja-JP"/>
        </w:rPr>
        <w:t xml:space="preserve"> </w:t>
      </w:r>
    </w:p>
    <w:p w14:paraId="7DB74B19" w14:textId="29BDD32F" w:rsidR="003A2C2D" w:rsidRPr="009072ED" w:rsidRDefault="00FD24FC" w:rsidP="009072ED">
      <w:pPr>
        <w:widowControl w:val="0"/>
        <w:autoSpaceDE w:val="0"/>
        <w:autoSpaceDN w:val="0"/>
        <w:adjustRightInd w:val="0"/>
        <w:rPr>
          <w:lang w:eastAsia="ja-JP"/>
        </w:rPr>
        <w:pPrChange w:id="9" w:author="Henrik Bringmann" w:date="2015-01-19T10:16:00Z">
          <w:pPr>
            <w:widowControl w:val="0"/>
            <w:autoSpaceDE w:val="0"/>
            <w:autoSpaceDN w:val="0"/>
            <w:adjustRightInd w:val="0"/>
            <w:spacing w:after="120"/>
          </w:pPr>
        </w:pPrChange>
      </w:pPr>
      <w:r w:rsidRPr="009072ED">
        <w:rPr>
          <w:lang w:eastAsia="ja-JP"/>
        </w:rPr>
        <w:t>Max Planck Institute for Biophysical Chemistry</w:t>
      </w:r>
      <w:r w:rsidR="00754437" w:rsidRPr="009072ED">
        <w:rPr>
          <w:lang w:eastAsia="ja-JP"/>
        </w:rPr>
        <w:t xml:space="preserve">, </w:t>
      </w:r>
      <w:r w:rsidR="005B6886" w:rsidRPr="009072ED">
        <w:rPr>
          <w:lang w:val="de-DE" w:eastAsia="ja-JP"/>
        </w:rPr>
        <w:t>Göttingen</w:t>
      </w:r>
      <w:r w:rsidR="005B6886" w:rsidRPr="009072ED">
        <w:rPr>
          <w:lang w:eastAsia="ja-JP"/>
        </w:rPr>
        <w:t xml:space="preserve">, </w:t>
      </w:r>
      <w:r w:rsidR="00754437" w:rsidRPr="009072ED">
        <w:rPr>
          <w:lang w:eastAsia="ja-JP"/>
        </w:rPr>
        <w:t>Germany</w:t>
      </w:r>
    </w:p>
    <w:p w14:paraId="367EEB25" w14:textId="21B6439E" w:rsidR="00B32705" w:rsidRDefault="008F0F52" w:rsidP="009072ED">
      <w:pPr>
        <w:widowControl w:val="0"/>
        <w:autoSpaceDE w:val="0"/>
        <w:autoSpaceDN w:val="0"/>
        <w:adjustRightInd w:val="0"/>
        <w:rPr>
          <w:rStyle w:val="Hyperlink"/>
          <w:rPrChange w:id="10" w:author="Henrik Bringmann" w:date="2015-01-19T10:16:00Z">
            <w:rPr/>
          </w:rPrChange>
        </w:rPr>
        <w:pPrChange w:id="11" w:author="Henrik Bringmann" w:date="2015-01-19T10:16:00Z">
          <w:pPr>
            <w:widowControl w:val="0"/>
            <w:autoSpaceDE w:val="0"/>
            <w:autoSpaceDN w:val="0"/>
            <w:adjustRightInd w:val="0"/>
            <w:spacing w:after="120"/>
          </w:pPr>
        </w:pPrChange>
      </w:pPr>
      <w:r>
        <w:fldChar w:fldCharType="begin"/>
      </w:r>
      <w:r>
        <w:instrText xml:space="preserve"> HYPERLINK "mailto:mturek@mpibpc.mpg.de" </w:instrText>
      </w:r>
      <w:r>
        <w:fldChar w:fldCharType="separate"/>
      </w:r>
      <w:r w:rsidR="00842848" w:rsidRPr="009072ED">
        <w:rPr>
          <w:rStyle w:val="Hyperlink"/>
          <w:lang w:eastAsia="ja-JP"/>
        </w:rPr>
        <w:t>Michal.Turek@mpibpc.mpg.de</w:t>
      </w:r>
      <w:r>
        <w:rPr>
          <w:rStyle w:val="Hyperlink"/>
          <w:lang w:eastAsia="ja-JP"/>
        </w:rPr>
        <w:fldChar w:fldCharType="end"/>
      </w:r>
    </w:p>
    <w:p w14:paraId="57647DE2" w14:textId="77777777" w:rsidR="00AF1A0B" w:rsidRPr="009072ED" w:rsidRDefault="00AF1A0B" w:rsidP="009072ED">
      <w:pPr>
        <w:widowControl w:val="0"/>
        <w:autoSpaceDE w:val="0"/>
        <w:autoSpaceDN w:val="0"/>
        <w:adjustRightInd w:val="0"/>
        <w:rPr>
          <w:ins w:id="12" w:author="Henrik Bringmann" w:date="2015-01-19T10:16:00Z"/>
          <w:lang w:eastAsia="ja-JP"/>
        </w:rPr>
      </w:pPr>
    </w:p>
    <w:p w14:paraId="7F568AE8" w14:textId="079F5B3F" w:rsidR="00FD24FC" w:rsidRPr="009072ED" w:rsidRDefault="00B32705" w:rsidP="009072ED">
      <w:pPr>
        <w:widowControl w:val="0"/>
        <w:autoSpaceDE w:val="0"/>
        <w:autoSpaceDN w:val="0"/>
        <w:adjustRightInd w:val="0"/>
        <w:rPr>
          <w:lang w:eastAsia="ja-JP"/>
        </w:rPr>
        <w:pPrChange w:id="13" w:author="Henrik Bringmann" w:date="2015-01-19T10:16:00Z">
          <w:pPr>
            <w:widowControl w:val="0"/>
            <w:autoSpaceDE w:val="0"/>
            <w:autoSpaceDN w:val="0"/>
            <w:adjustRightInd w:val="0"/>
            <w:spacing w:after="120"/>
          </w:pPr>
        </w:pPrChange>
      </w:pPr>
      <w:r w:rsidRPr="009072ED">
        <w:rPr>
          <w:lang w:eastAsia="ja-JP"/>
        </w:rPr>
        <w:t>Judith Besseling</w:t>
      </w:r>
    </w:p>
    <w:p w14:paraId="7F3138B1" w14:textId="503136E9" w:rsidR="00B32705" w:rsidRPr="009072ED" w:rsidRDefault="00B32705" w:rsidP="009072ED">
      <w:pPr>
        <w:widowControl w:val="0"/>
        <w:autoSpaceDE w:val="0"/>
        <w:autoSpaceDN w:val="0"/>
        <w:adjustRightInd w:val="0"/>
        <w:rPr>
          <w:lang w:eastAsia="ja-JP"/>
        </w:rPr>
        <w:pPrChange w:id="14" w:author="Henrik Bringmann" w:date="2015-01-19T10:16:00Z">
          <w:pPr>
            <w:widowControl w:val="0"/>
            <w:autoSpaceDE w:val="0"/>
            <w:autoSpaceDN w:val="0"/>
            <w:adjustRightInd w:val="0"/>
            <w:spacing w:after="120"/>
          </w:pPr>
        </w:pPrChange>
      </w:pPr>
      <w:r w:rsidRPr="009072ED">
        <w:rPr>
          <w:lang w:eastAsia="ja-JP"/>
        </w:rPr>
        <w:t xml:space="preserve">Max Planck Institute for Biophysical Chemistry, </w:t>
      </w:r>
      <w:r w:rsidR="005B6886" w:rsidRPr="009072ED">
        <w:rPr>
          <w:lang w:val="de-DE" w:eastAsia="ja-JP"/>
        </w:rPr>
        <w:t>Göttingen,</w:t>
      </w:r>
      <w:r w:rsidR="005B6886" w:rsidRPr="009072ED">
        <w:rPr>
          <w:lang w:eastAsia="ja-JP"/>
        </w:rPr>
        <w:t xml:space="preserve"> </w:t>
      </w:r>
      <w:r w:rsidRPr="009072ED">
        <w:rPr>
          <w:lang w:eastAsia="ja-JP"/>
        </w:rPr>
        <w:t>Germany</w:t>
      </w:r>
    </w:p>
    <w:p w14:paraId="077C3ADC" w14:textId="630014FE" w:rsidR="00B32705" w:rsidRDefault="008F0F52" w:rsidP="009072ED">
      <w:pPr>
        <w:widowControl w:val="0"/>
        <w:autoSpaceDE w:val="0"/>
        <w:autoSpaceDN w:val="0"/>
        <w:adjustRightInd w:val="0"/>
        <w:rPr>
          <w:rStyle w:val="Hyperlink"/>
          <w:rPrChange w:id="15" w:author="Henrik Bringmann" w:date="2015-01-19T10:16:00Z">
            <w:rPr/>
          </w:rPrChange>
        </w:rPr>
        <w:pPrChange w:id="16" w:author="Henrik Bringmann" w:date="2015-01-19T10:16:00Z">
          <w:pPr>
            <w:widowControl w:val="0"/>
            <w:autoSpaceDE w:val="0"/>
            <w:autoSpaceDN w:val="0"/>
            <w:adjustRightInd w:val="0"/>
            <w:spacing w:after="120"/>
          </w:pPr>
        </w:pPrChange>
      </w:pPr>
      <w:r>
        <w:fldChar w:fldCharType="begin"/>
      </w:r>
      <w:r>
        <w:instrText xml:space="preserve"> HYPERLINK "mailto:Jjudith.Bbesseling@mpibpc.mpg.de" </w:instrText>
      </w:r>
      <w:r>
        <w:fldChar w:fldCharType="separate"/>
      </w:r>
      <w:r w:rsidR="00842848" w:rsidRPr="009072ED">
        <w:rPr>
          <w:rStyle w:val="Hyperlink"/>
          <w:lang w:eastAsia="ja-JP"/>
        </w:rPr>
        <w:t>Judith.Besseling@mpibpc.mpg.de</w:t>
      </w:r>
      <w:r>
        <w:rPr>
          <w:rStyle w:val="Hyperlink"/>
          <w:lang w:eastAsia="ja-JP"/>
        </w:rPr>
        <w:fldChar w:fldCharType="end"/>
      </w:r>
    </w:p>
    <w:p w14:paraId="453E3A91" w14:textId="77777777" w:rsidR="00AF1A0B" w:rsidRPr="009072ED" w:rsidRDefault="00AF1A0B" w:rsidP="009072ED">
      <w:pPr>
        <w:widowControl w:val="0"/>
        <w:autoSpaceDE w:val="0"/>
        <w:autoSpaceDN w:val="0"/>
        <w:adjustRightInd w:val="0"/>
        <w:rPr>
          <w:ins w:id="17" w:author="Henrik Bringmann" w:date="2015-01-19T10:16:00Z"/>
          <w:lang w:eastAsia="ja-JP"/>
        </w:rPr>
      </w:pPr>
    </w:p>
    <w:p w14:paraId="2894A7D4" w14:textId="4EA56A8F" w:rsidR="00FD24FC" w:rsidRPr="009072ED" w:rsidRDefault="00FD24FC" w:rsidP="009072ED">
      <w:pPr>
        <w:widowControl w:val="0"/>
        <w:autoSpaceDE w:val="0"/>
        <w:autoSpaceDN w:val="0"/>
        <w:adjustRightInd w:val="0"/>
        <w:outlineLvl w:val="0"/>
        <w:rPr>
          <w:lang w:eastAsia="ja-JP"/>
        </w:rPr>
        <w:pPrChange w:id="18" w:author="Henrik Bringmann" w:date="2015-01-19T10:16:00Z">
          <w:pPr>
            <w:widowControl w:val="0"/>
            <w:autoSpaceDE w:val="0"/>
            <w:autoSpaceDN w:val="0"/>
            <w:adjustRightInd w:val="0"/>
            <w:spacing w:after="120"/>
            <w:outlineLvl w:val="0"/>
          </w:pPr>
        </w:pPrChange>
      </w:pPr>
      <w:r w:rsidRPr="009072ED">
        <w:rPr>
          <w:lang w:eastAsia="ja-JP"/>
        </w:rPr>
        <w:t>Henrik Bringmann</w:t>
      </w:r>
    </w:p>
    <w:p w14:paraId="5B7F92D9" w14:textId="73B92D55" w:rsidR="00FD24FC" w:rsidRPr="009072ED" w:rsidRDefault="00FD24FC" w:rsidP="009072ED">
      <w:pPr>
        <w:widowControl w:val="0"/>
        <w:autoSpaceDE w:val="0"/>
        <w:autoSpaceDN w:val="0"/>
        <w:adjustRightInd w:val="0"/>
        <w:rPr>
          <w:lang w:eastAsia="ja-JP"/>
        </w:rPr>
        <w:pPrChange w:id="19" w:author="Henrik Bringmann" w:date="2015-01-19T10:16:00Z">
          <w:pPr>
            <w:widowControl w:val="0"/>
            <w:autoSpaceDE w:val="0"/>
            <w:autoSpaceDN w:val="0"/>
            <w:adjustRightInd w:val="0"/>
            <w:spacing w:after="120"/>
          </w:pPr>
        </w:pPrChange>
      </w:pPr>
      <w:r w:rsidRPr="009072ED">
        <w:rPr>
          <w:lang w:eastAsia="ja-JP"/>
        </w:rPr>
        <w:t>Max Planck Institute for Biophysical Chemistry</w:t>
      </w:r>
      <w:r w:rsidR="00754437" w:rsidRPr="009072ED">
        <w:rPr>
          <w:lang w:eastAsia="ja-JP"/>
        </w:rPr>
        <w:t xml:space="preserve">, </w:t>
      </w:r>
      <w:r w:rsidR="005B6886" w:rsidRPr="009072ED">
        <w:rPr>
          <w:lang w:val="de-DE" w:eastAsia="ja-JP"/>
        </w:rPr>
        <w:t>Göttingen,</w:t>
      </w:r>
      <w:r w:rsidR="005B6886" w:rsidRPr="009072ED">
        <w:rPr>
          <w:lang w:eastAsia="ja-JP"/>
        </w:rPr>
        <w:t xml:space="preserve"> </w:t>
      </w:r>
      <w:r w:rsidR="00754437" w:rsidRPr="009072ED">
        <w:rPr>
          <w:lang w:eastAsia="ja-JP"/>
        </w:rPr>
        <w:t>Germany</w:t>
      </w:r>
    </w:p>
    <w:p w14:paraId="047698BA" w14:textId="4C8C70E0" w:rsidR="00B32705" w:rsidRPr="009072ED" w:rsidRDefault="008F0F52" w:rsidP="009072ED">
      <w:pPr>
        <w:widowControl w:val="0"/>
        <w:autoSpaceDE w:val="0"/>
        <w:autoSpaceDN w:val="0"/>
        <w:adjustRightInd w:val="0"/>
        <w:rPr>
          <w:lang w:eastAsia="ja-JP"/>
        </w:rPr>
        <w:pPrChange w:id="20" w:author="Henrik Bringmann" w:date="2015-01-19T10:16:00Z">
          <w:pPr>
            <w:widowControl w:val="0"/>
            <w:autoSpaceDE w:val="0"/>
            <w:autoSpaceDN w:val="0"/>
            <w:adjustRightInd w:val="0"/>
            <w:spacing w:after="120"/>
          </w:pPr>
        </w:pPrChange>
      </w:pPr>
      <w:r>
        <w:fldChar w:fldCharType="begin"/>
      </w:r>
      <w:r>
        <w:instrText xml:space="preserve"> HYPERLINK "mailto:Henrik.Bringmann@mpibpc.mpg.de" </w:instrText>
      </w:r>
      <w:r>
        <w:fldChar w:fldCharType="separate"/>
      </w:r>
      <w:r w:rsidR="00B32705" w:rsidRPr="009072ED">
        <w:rPr>
          <w:rStyle w:val="Hyperlink"/>
          <w:lang w:eastAsia="ja-JP"/>
        </w:rPr>
        <w:t>Henrik.Bringmann@mpibpc.mpg.de</w:t>
      </w:r>
      <w:r>
        <w:rPr>
          <w:rStyle w:val="Hyperlink"/>
          <w:lang w:eastAsia="ja-JP"/>
        </w:rPr>
        <w:fldChar w:fldCharType="end"/>
      </w:r>
    </w:p>
    <w:p w14:paraId="09594FAD" w14:textId="77777777" w:rsidR="009072ED" w:rsidRDefault="009072ED" w:rsidP="009072ED">
      <w:pPr>
        <w:widowControl w:val="0"/>
        <w:autoSpaceDE w:val="0"/>
        <w:autoSpaceDN w:val="0"/>
        <w:adjustRightInd w:val="0"/>
        <w:outlineLvl w:val="0"/>
        <w:rPr>
          <w:ins w:id="21" w:author="Henrik Bringmann" w:date="2015-01-19T10:16:00Z"/>
          <w:b/>
          <w:bCs/>
          <w:lang w:eastAsia="ja-JP"/>
        </w:rPr>
      </w:pPr>
    </w:p>
    <w:p w14:paraId="361BF35F" w14:textId="77777777" w:rsidR="00FD24FC" w:rsidRPr="009072ED" w:rsidRDefault="003A2C2D" w:rsidP="009072ED">
      <w:pPr>
        <w:widowControl w:val="0"/>
        <w:autoSpaceDE w:val="0"/>
        <w:autoSpaceDN w:val="0"/>
        <w:adjustRightInd w:val="0"/>
        <w:outlineLvl w:val="0"/>
        <w:rPr>
          <w:b/>
          <w:bCs/>
          <w:lang w:eastAsia="ja-JP"/>
        </w:rPr>
        <w:pPrChange w:id="22" w:author="Henrik Bringmann" w:date="2015-01-19T10:16:00Z">
          <w:pPr>
            <w:widowControl w:val="0"/>
            <w:autoSpaceDE w:val="0"/>
            <w:autoSpaceDN w:val="0"/>
            <w:adjustRightInd w:val="0"/>
            <w:spacing w:after="120"/>
            <w:outlineLvl w:val="0"/>
          </w:pPr>
        </w:pPrChange>
      </w:pPr>
      <w:r w:rsidRPr="009072ED">
        <w:rPr>
          <w:b/>
          <w:bCs/>
          <w:lang w:eastAsia="ja-JP"/>
        </w:rPr>
        <w:t xml:space="preserve">Corresponding author: </w:t>
      </w:r>
    </w:p>
    <w:p w14:paraId="26797AE9" w14:textId="42D32122" w:rsidR="00FD24FC" w:rsidRPr="009072ED" w:rsidRDefault="00FD24FC" w:rsidP="009072ED">
      <w:pPr>
        <w:widowControl w:val="0"/>
        <w:autoSpaceDE w:val="0"/>
        <w:autoSpaceDN w:val="0"/>
        <w:adjustRightInd w:val="0"/>
        <w:outlineLvl w:val="0"/>
        <w:rPr>
          <w:lang w:eastAsia="ja-JP"/>
        </w:rPr>
        <w:pPrChange w:id="23" w:author="Henrik Bringmann" w:date="2015-01-19T10:16:00Z">
          <w:pPr>
            <w:widowControl w:val="0"/>
            <w:autoSpaceDE w:val="0"/>
            <w:autoSpaceDN w:val="0"/>
            <w:adjustRightInd w:val="0"/>
            <w:spacing w:after="120"/>
            <w:outlineLvl w:val="0"/>
          </w:pPr>
        </w:pPrChange>
      </w:pPr>
      <w:r w:rsidRPr="009072ED">
        <w:rPr>
          <w:lang w:eastAsia="ja-JP"/>
        </w:rPr>
        <w:t>Henrik Bringmann</w:t>
      </w:r>
    </w:p>
    <w:p w14:paraId="4252654E" w14:textId="062FB96A" w:rsidR="009072ED" w:rsidRDefault="003A2C2D" w:rsidP="009072ED">
      <w:pPr>
        <w:widowControl w:val="0"/>
        <w:autoSpaceDE w:val="0"/>
        <w:autoSpaceDN w:val="0"/>
        <w:adjustRightInd w:val="0"/>
        <w:rPr>
          <w:ins w:id="24" w:author="Henrik Bringmann" w:date="2015-01-19T10:16:00Z"/>
          <w:b/>
          <w:bCs/>
          <w:lang w:eastAsia="ja-JP"/>
        </w:rPr>
      </w:pPr>
      <w:del w:id="25" w:author="Henrik Bringmann" w:date="2015-01-19T10:16:00Z">
        <w:r w:rsidRPr="005B6886">
          <w:rPr>
            <w:lang w:eastAsia="ja-JP"/>
          </w:rPr>
          <w:delText> </w:delText>
        </w:r>
      </w:del>
    </w:p>
    <w:p w14:paraId="5923AA10" w14:textId="4F355838" w:rsidR="003A2C2D" w:rsidRPr="009072ED" w:rsidRDefault="003A2C2D" w:rsidP="009072ED">
      <w:pPr>
        <w:widowControl w:val="0"/>
        <w:autoSpaceDE w:val="0"/>
        <w:autoSpaceDN w:val="0"/>
        <w:adjustRightInd w:val="0"/>
        <w:rPr>
          <w:lang w:eastAsia="ja-JP"/>
        </w:rPr>
        <w:pPrChange w:id="26" w:author="Henrik Bringmann" w:date="2015-01-19T10:16:00Z">
          <w:pPr>
            <w:widowControl w:val="0"/>
            <w:autoSpaceDE w:val="0"/>
            <w:autoSpaceDN w:val="0"/>
            <w:adjustRightInd w:val="0"/>
            <w:spacing w:after="120"/>
          </w:pPr>
        </w:pPrChange>
      </w:pPr>
      <w:r w:rsidRPr="009072ED">
        <w:rPr>
          <w:b/>
          <w:bCs/>
          <w:lang w:eastAsia="ja-JP"/>
        </w:rPr>
        <w:t xml:space="preserve">Keywords: </w:t>
      </w:r>
    </w:p>
    <w:p w14:paraId="0B0E5F1D" w14:textId="72816E21" w:rsidR="00FD24FC" w:rsidRPr="009072ED" w:rsidRDefault="005423E5" w:rsidP="009072ED">
      <w:pPr>
        <w:widowControl w:val="0"/>
        <w:autoSpaceDE w:val="0"/>
        <w:autoSpaceDN w:val="0"/>
        <w:adjustRightInd w:val="0"/>
        <w:outlineLvl w:val="0"/>
        <w:rPr>
          <w:lang w:eastAsia="ja-JP"/>
        </w:rPr>
        <w:pPrChange w:id="27" w:author="Henrik Bringmann" w:date="2015-01-19T10:16:00Z">
          <w:pPr>
            <w:widowControl w:val="0"/>
            <w:autoSpaceDE w:val="0"/>
            <w:autoSpaceDN w:val="0"/>
            <w:adjustRightInd w:val="0"/>
            <w:spacing w:after="120"/>
            <w:outlineLvl w:val="0"/>
          </w:pPr>
        </w:pPrChange>
      </w:pPr>
      <w:r w:rsidRPr="009072ED">
        <w:rPr>
          <w:i/>
          <w:lang w:eastAsia="ja-JP"/>
        </w:rPr>
        <w:t>Caenorhabditis elegans</w:t>
      </w:r>
      <w:r w:rsidRPr="009072ED">
        <w:rPr>
          <w:lang w:eastAsia="ja-JP"/>
        </w:rPr>
        <w:t xml:space="preserve">, </w:t>
      </w:r>
      <w:r w:rsidR="005B6886" w:rsidRPr="009072ED">
        <w:rPr>
          <w:lang w:eastAsia="ja-JP"/>
        </w:rPr>
        <w:t xml:space="preserve">model organism, neurobiology, </w:t>
      </w:r>
      <w:r w:rsidRPr="009072ED">
        <w:rPr>
          <w:lang w:eastAsia="ja-JP"/>
        </w:rPr>
        <w:t xml:space="preserve">microfluidics, </w:t>
      </w:r>
      <w:r w:rsidR="00E0207E" w:rsidRPr="009072ED">
        <w:rPr>
          <w:lang w:eastAsia="ja-JP"/>
        </w:rPr>
        <w:t xml:space="preserve">calcium </w:t>
      </w:r>
      <w:r w:rsidRPr="009072ED">
        <w:rPr>
          <w:lang w:eastAsia="ja-JP"/>
        </w:rPr>
        <w:t>imaging, behavior</w:t>
      </w:r>
    </w:p>
    <w:p w14:paraId="14A4EC86" w14:textId="6FE8CA9B" w:rsidR="00FD24FC" w:rsidRPr="009072ED" w:rsidRDefault="00ED0DEA" w:rsidP="009072ED">
      <w:pPr>
        <w:rPr>
          <w:lang w:eastAsia="ja-JP"/>
        </w:rPr>
        <w:pPrChange w:id="28" w:author="Henrik Bringmann" w:date="2015-01-19T10:16:00Z">
          <w:pPr>
            <w:spacing w:after="120"/>
          </w:pPr>
        </w:pPrChange>
      </w:pPr>
      <w:del w:id="29" w:author="Henrik Bringmann" w:date="2015-01-19T10:16:00Z">
        <w:r w:rsidRPr="005B6886">
          <w:rPr>
            <w:lang w:eastAsia="ja-JP"/>
          </w:rPr>
          <w:br w:type="page"/>
        </w:r>
      </w:del>
    </w:p>
    <w:p w14:paraId="5DAE3142" w14:textId="77777777" w:rsidR="003A2C2D" w:rsidRPr="009072ED" w:rsidRDefault="003A2C2D" w:rsidP="009072ED">
      <w:pPr>
        <w:widowControl w:val="0"/>
        <w:autoSpaceDE w:val="0"/>
        <w:autoSpaceDN w:val="0"/>
        <w:adjustRightInd w:val="0"/>
        <w:jc w:val="both"/>
        <w:outlineLvl w:val="0"/>
        <w:rPr>
          <w:lang w:eastAsia="ja-JP"/>
        </w:rPr>
        <w:pPrChange w:id="30" w:author="Henrik Bringmann" w:date="2015-01-19T10:16:00Z">
          <w:pPr>
            <w:widowControl w:val="0"/>
            <w:autoSpaceDE w:val="0"/>
            <w:autoSpaceDN w:val="0"/>
            <w:adjustRightInd w:val="0"/>
            <w:spacing w:after="120"/>
            <w:jc w:val="both"/>
            <w:outlineLvl w:val="0"/>
          </w:pPr>
        </w:pPrChange>
      </w:pPr>
      <w:r w:rsidRPr="009072ED">
        <w:rPr>
          <w:b/>
          <w:bCs/>
          <w:lang w:eastAsia="ja-JP"/>
        </w:rPr>
        <w:t>Short Abstract:</w:t>
      </w:r>
    </w:p>
    <w:p w14:paraId="56FAB236" w14:textId="77777777" w:rsidR="00B02E10" w:rsidRPr="009072ED" w:rsidRDefault="00B02E10" w:rsidP="009072ED">
      <w:pPr>
        <w:jc w:val="both"/>
        <w:pPrChange w:id="31" w:author="Henrik Bringmann" w:date="2015-01-19T10:16:00Z">
          <w:pPr>
            <w:spacing w:after="120"/>
            <w:jc w:val="both"/>
          </w:pPr>
        </w:pPrChange>
      </w:pPr>
    </w:p>
    <w:p w14:paraId="605E4B23" w14:textId="7C4E1C93" w:rsidR="00F40C71" w:rsidRPr="009072ED" w:rsidRDefault="00F40C71" w:rsidP="009072ED">
      <w:pPr>
        <w:jc w:val="both"/>
        <w:pPrChange w:id="32" w:author="Henrik Bringmann" w:date="2015-01-19T10:16:00Z">
          <w:pPr>
            <w:spacing w:after="120"/>
            <w:jc w:val="both"/>
          </w:pPr>
        </w:pPrChange>
      </w:pPr>
      <w:r w:rsidRPr="009072ED">
        <w:t xml:space="preserve">Imaging behavior and neural activity over long time scales without immobilization of the animal is a prerequisite to understand </w:t>
      </w:r>
      <w:r w:rsidR="0034261A" w:rsidRPr="009072ED">
        <w:t>behavior. A</w:t>
      </w:r>
      <w:r w:rsidRPr="009072ED">
        <w:t>garose microfluidic chambers imaging (AMI) can be used to image neural activity and behavior for all life stages of</w:t>
      </w:r>
      <w:r w:rsidRPr="009072ED">
        <w:rPr>
          <w:i/>
        </w:rPr>
        <w:t xml:space="preserve"> Caenorhabditis elegans. </w:t>
      </w:r>
    </w:p>
    <w:p w14:paraId="688FF7F9" w14:textId="77777777" w:rsidR="00B02E10" w:rsidRPr="009072ED" w:rsidRDefault="00B02E10" w:rsidP="009072ED">
      <w:pPr>
        <w:widowControl w:val="0"/>
        <w:autoSpaceDE w:val="0"/>
        <w:autoSpaceDN w:val="0"/>
        <w:adjustRightInd w:val="0"/>
        <w:jc w:val="both"/>
        <w:rPr>
          <w:lang w:eastAsia="ja-JP"/>
        </w:rPr>
        <w:pPrChange w:id="33" w:author="Henrik Bringmann" w:date="2015-01-19T10:16:00Z">
          <w:pPr>
            <w:widowControl w:val="0"/>
            <w:autoSpaceDE w:val="0"/>
            <w:autoSpaceDN w:val="0"/>
            <w:adjustRightInd w:val="0"/>
            <w:spacing w:after="120"/>
            <w:jc w:val="both"/>
          </w:pPr>
        </w:pPrChange>
      </w:pPr>
    </w:p>
    <w:p w14:paraId="09882470" w14:textId="77777777" w:rsidR="003A2C2D" w:rsidRPr="009072ED" w:rsidRDefault="003A2C2D" w:rsidP="009072ED">
      <w:pPr>
        <w:widowControl w:val="0"/>
        <w:autoSpaceDE w:val="0"/>
        <w:autoSpaceDN w:val="0"/>
        <w:adjustRightInd w:val="0"/>
        <w:jc w:val="both"/>
        <w:outlineLvl w:val="0"/>
        <w:rPr>
          <w:b/>
          <w:bCs/>
          <w:lang w:eastAsia="ja-JP"/>
        </w:rPr>
        <w:pPrChange w:id="34" w:author="Henrik Bringmann" w:date="2015-01-19T10:16:00Z">
          <w:pPr>
            <w:widowControl w:val="0"/>
            <w:autoSpaceDE w:val="0"/>
            <w:autoSpaceDN w:val="0"/>
            <w:adjustRightInd w:val="0"/>
            <w:spacing w:after="120"/>
            <w:jc w:val="both"/>
            <w:outlineLvl w:val="0"/>
          </w:pPr>
        </w:pPrChange>
      </w:pPr>
      <w:r w:rsidRPr="009072ED">
        <w:rPr>
          <w:b/>
          <w:bCs/>
          <w:lang w:eastAsia="ja-JP"/>
        </w:rPr>
        <w:t>Long Abstract:</w:t>
      </w:r>
    </w:p>
    <w:p w14:paraId="19042109" w14:textId="77777777" w:rsidR="00793583" w:rsidRPr="009072ED" w:rsidRDefault="00793583" w:rsidP="009072ED">
      <w:pPr>
        <w:jc w:val="both"/>
        <w:pPrChange w:id="35" w:author="Henrik Bringmann" w:date="2015-01-19T10:16:00Z">
          <w:pPr>
            <w:spacing w:after="120"/>
            <w:jc w:val="both"/>
          </w:pPr>
        </w:pPrChange>
      </w:pPr>
    </w:p>
    <w:p w14:paraId="091A7581" w14:textId="5E153842" w:rsidR="00793583" w:rsidRPr="009072ED" w:rsidRDefault="003504EB" w:rsidP="009072ED">
      <w:pPr>
        <w:jc w:val="both"/>
        <w:pPrChange w:id="36" w:author="Henrik Bringmann" w:date="2015-01-19T10:16:00Z">
          <w:pPr>
            <w:spacing w:after="120"/>
            <w:jc w:val="both"/>
          </w:pPr>
        </w:pPrChange>
      </w:pPr>
      <w:r w:rsidRPr="009072ED">
        <w:t xml:space="preserve">Behavior is controlled by the nervous system. Calcium imaging is a straightforward method in the transparent nematode </w:t>
      </w:r>
      <w:r w:rsidRPr="009072ED">
        <w:rPr>
          <w:i/>
        </w:rPr>
        <w:t>Caenorhabditis elegans</w:t>
      </w:r>
      <w:r w:rsidRPr="009072ED">
        <w:t xml:space="preserve"> to measure the activity of neurons </w:t>
      </w:r>
      <w:r w:rsidR="00085E19" w:rsidRPr="009072ED">
        <w:t>during</w:t>
      </w:r>
      <w:r w:rsidRPr="009072ED">
        <w:t xml:space="preserve"> various behaviors. </w:t>
      </w:r>
      <w:r w:rsidR="008E180D" w:rsidRPr="009072ED">
        <w:t>To correlate neural activity with behavior</w:t>
      </w:r>
      <w:r w:rsidR="00934C9B" w:rsidRPr="009072ED">
        <w:t>,</w:t>
      </w:r>
      <w:r w:rsidR="008E180D" w:rsidRPr="009072ED">
        <w:t xml:space="preserve"> the animal should not be immobilized but should be able to move. Many behavioral changes occur during long time scales and </w:t>
      </w:r>
      <w:r w:rsidR="00AB13BE" w:rsidRPr="009072ED">
        <w:t>require</w:t>
      </w:r>
      <w:r w:rsidR="008E180D" w:rsidRPr="009072ED">
        <w:t xml:space="preserve"> record</w:t>
      </w:r>
      <w:r w:rsidR="00AB13BE" w:rsidRPr="009072ED">
        <w:t>ing</w:t>
      </w:r>
      <w:r w:rsidR="008E180D" w:rsidRPr="009072ED">
        <w:t xml:space="preserve"> over </w:t>
      </w:r>
      <w:r w:rsidR="00AB13BE" w:rsidRPr="009072ED">
        <w:t xml:space="preserve">many hours of behavior. This also makes it necessary to </w:t>
      </w:r>
      <w:r w:rsidR="00F378FB" w:rsidRPr="009072ED">
        <w:t xml:space="preserve">culture the worms in the presence of food. </w:t>
      </w:r>
      <w:r w:rsidR="005311A8" w:rsidRPr="009072ED">
        <w:t>How can worms be cultured and their neural activity imaged over long time scales?</w:t>
      </w:r>
      <w:r w:rsidR="00934C9B" w:rsidRPr="009072ED">
        <w:t xml:space="preserve"> </w:t>
      </w:r>
      <w:r w:rsidR="0034261A" w:rsidRPr="009072ED">
        <w:t>A</w:t>
      </w:r>
      <w:r w:rsidR="00F378FB" w:rsidRPr="009072ED">
        <w:t xml:space="preserve">garose microchambers </w:t>
      </w:r>
      <w:r w:rsidR="0034261A" w:rsidRPr="009072ED">
        <w:t xml:space="preserve">were previously developed </w:t>
      </w:r>
      <w:r w:rsidR="005311A8" w:rsidRPr="009072ED">
        <w:t xml:space="preserve">to culture and observe small larvae and have now </w:t>
      </w:r>
      <w:r w:rsidR="00D46628" w:rsidRPr="009072ED">
        <w:t xml:space="preserve">been </w:t>
      </w:r>
      <w:r w:rsidR="005311A8" w:rsidRPr="009072ED">
        <w:t xml:space="preserve">adapted to study all life stages from early L1 until the adult stage of </w:t>
      </w:r>
      <w:r w:rsidR="005311A8" w:rsidRPr="009072ED">
        <w:rPr>
          <w:i/>
        </w:rPr>
        <w:t>C. elegans</w:t>
      </w:r>
      <w:r w:rsidR="005311A8" w:rsidRPr="009072ED">
        <w:t xml:space="preserve">. </w:t>
      </w:r>
      <w:r w:rsidR="00934C9B" w:rsidRPr="009072ED">
        <w:t>AMI</w:t>
      </w:r>
      <w:r w:rsidR="002319B1" w:rsidRPr="009072ED">
        <w:t xml:space="preserve"> </w:t>
      </w:r>
      <w:r w:rsidR="0034261A" w:rsidRPr="009072ED">
        <w:t xml:space="preserve">can be performed </w:t>
      </w:r>
      <w:r w:rsidR="002319B1" w:rsidRPr="009072ED">
        <w:t xml:space="preserve">on various </w:t>
      </w:r>
      <w:r w:rsidR="004E6B85" w:rsidRPr="009072ED">
        <w:t xml:space="preserve">life </w:t>
      </w:r>
      <w:r w:rsidR="002319B1" w:rsidRPr="009072ED">
        <w:t>stages</w:t>
      </w:r>
      <w:r w:rsidR="004E6B85" w:rsidRPr="009072ED">
        <w:t xml:space="preserve"> of </w:t>
      </w:r>
      <w:r w:rsidR="004E6B85" w:rsidRPr="009072ED">
        <w:rPr>
          <w:i/>
        </w:rPr>
        <w:t>C. elegans</w:t>
      </w:r>
      <w:r w:rsidR="002319B1" w:rsidRPr="009072ED">
        <w:t xml:space="preserve">. </w:t>
      </w:r>
      <w:r w:rsidR="004E6B85" w:rsidRPr="009072ED">
        <w:t xml:space="preserve">Long-term calcium imaging is </w:t>
      </w:r>
      <w:r w:rsidR="00C340C8" w:rsidRPr="009072ED">
        <w:t xml:space="preserve">achieved without immobilizing the animals by using short externally triggered exposures combined with </w:t>
      </w:r>
      <w:r w:rsidR="003843F5" w:rsidRPr="009072ED">
        <w:t>an electron multiplying charge-coupled device (</w:t>
      </w:r>
      <w:r w:rsidR="00C340C8" w:rsidRPr="009072ED">
        <w:t>EMCCD</w:t>
      </w:r>
      <w:r w:rsidR="003843F5" w:rsidRPr="009072ED">
        <w:t>)</w:t>
      </w:r>
      <w:r w:rsidR="00C340C8" w:rsidRPr="009072ED">
        <w:t xml:space="preserve"> camera </w:t>
      </w:r>
      <w:r w:rsidR="00934C9B" w:rsidRPr="009072ED">
        <w:t>recording</w:t>
      </w:r>
      <w:r w:rsidR="00C340C8" w:rsidRPr="009072ED">
        <w:t xml:space="preserve">. </w:t>
      </w:r>
      <w:r w:rsidR="00B32705" w:rsidRPr="009072ED">
        <w:t>Z</w:t>
      </w:r>
      <w:r w:rsidR="002319B1" w:rsidRPr="009072ED">
        <w:t xml:space="preserve">ooming out or scanning </w:t>
      </w:r>
      <w:r w:rsidR="0034261A" w:rsidRPr="009072ED">
        <w:t>can scale</w:t>
      </w:r>
      <w:r w:rsidR="00B32705" w:rsidRPr="009072ED">
        <w:t xml:space="preserve"> up this method </w:t>
      </w:r>
      <w:r w:rsidR="002319B1" w:rsidRPr="009072ED">
        <w:t xml:space="preserve">to image </w:t>
      </w:r>
      <w:r w:rsidR="00EF0C9B" w:rsidRPr="009072ED">
        <w:t xml:space="preserve">up to 40 </w:t>
      </w:r>
      <w:r w:rsidR="002319B1" w:rsidRPr="009072ED">
        <w:t xml:space="preserve">worms in </w:t>
      </w:r>
      <w:r w:rsidR="002319B1" w:rsidRPr="009072ED">
        <w:lastRenderedPageBreak/>
        <w:t>parallel</w:t>
      </w:r>
      <w:r w:rsidR="005311A8" w:rsidRPr="009072ED">
        <w:t xml:space="preserve">. </w:t>
      </w:r>
      <w:r w:rsidR="00BB708E" w:rsidRPr="009072ED">
        <w:rPr>
          <w:lang w:eastAsia="ja-JP"/>
        </w:rPr>
        <w:t xml:space="preserve">Thus, a method </w:t>
      </w:r>
      <w:r w:rsidR="0034261A" w:rsidRPr="009072ED">
        <w:rPr>
          <w:lang w:eastAsia="ja-JP"/>
        </w:rPr>
        <w:t xml:space="preserve">is described </w:t>
      </w:r>
      <w:r w:rsidR="00BB708E" w:rsidRPr="009072ED">
        <w:rPr>
          <w:lang w:eastAsia="ja-JP"/>
        </w:rPr>
        <w:t xml:space="preserve">to image behavior and neural activity over long time scales in all life stages of </w:t>
      </w:r>
      <w:r w:rsidR="00BB708E" w:rsidRPr="009072ED">
        <w:rPr>
          <w:i/>
          <w:lang w:eastAsia="ja-JP"/>
        </w:rPr>
        <w:t>C. elegans</w:t>
      </w:r>
      <w:r w:rsidR="00BB708E" w:rsidRPr="009072ED">
        <w:rPr>
          <w:lang w:eastAsia="ja-JP"/>
        </w:rPr>
        <w:t>.</w:t>
      </w:r>
    </w:p>
    <w:p w14:paraId="0F9AADCE" w14:textId="77777777" w:rsidR="00CC6B84" w:rsidRDefault="00CC6B84" w:rsidP="00CC6B84">
      <w:pPr>
        <w:rPr>
          <w:b/>
          <w:rPrChange w:id="37" w:author="Henrik Bringmann" w:date="2015-01-19T10:16:00Z">
            <w:rPr/>
          </w:rPrChange>
        </w:rPr>
        <w:pPrChange w:id="38" w:author="Henrik Bringmann" w:date="2015-01-19T10:16:00Z">
          <w:pPr>
            <w:widowControl w:val="0"/>
            <w:autoSpaceDE w:val="0"/>
            <w:autoSpaceDN w:val="0"/>
            <w:adjustRightInd w:val="0"/>
            <w:spacing w:after="120"/>
            <w:jc w:val="both"/>
          </w:pPr>
        </w:pPrChange>
      </w:pPr>
    </w:p>
    <w:p w14:paraId="50B197DD" w14:textId="77777777" w:rsidR="00ED0DEA" w:rsidRPr="005B6886" w:rsidRDefault="00ED0DEA" w:rsidP="00ED39C4">
      <w:pPr>
        <w:spacing w:after="120"/>
        <w:rPr>
          <w:del w:id="39" w:author="Henrik Bringmann" w:date="2015-01-19T10:16:00Z"/>
          <w:lang w:eastAsia="ja-JP"/>
        </w:rPr>
      </w:pPr>
      <w:del w:id="40" w:author="Henrik Bringmann" w:date="2015-01-19T10:16:00Z">
        <w:r w:rsidRPr="005B6886">
          <w:rPr>
            <w:lang w:eastAsia="ja-JP"/>
          </w:rPr>
          <w:br w:type="page"/>
        </w:r>
      </w:del>
    </w:p>
    <w:p w14:paraId="481BE75B" w14:textId="77777777" w:rsidR="00BB708E" w:rsidRPr="005B6886" w:rsidRDefault="00BB708E" w:rsidP="00ED39C4">
      <w:pPr>
        <w:widowControl w:val="0"/>
        <w:autoSpaceDE w:val="0"/>
        <w:autoSpaceDN w:val="0"/>
        <w:adjustRightInd w:val="0"/>
        <w:spacing w:after="120"/>
        <w:rPr>
          <w:del w:id="41" w:author="Henrik Bringmann" w:date="2015-01-19T10:16:00Z"/>
          <w:lang w:eastAsia="ja-JP"/>
        </w:rPr>
      </w:pPr>
    </w:p>
    <w:p w14:paraId="6B949EDA" w14:textId="43F4562C" w:rsidR="003A2C2D" w:rsidRPr="009072ED" w:rsidRDefault="003A2C2D" w:rsidP="00CC6B84">
      <w:pPr>
        <w:rPr>
          <w:b/>
          <w:bCs/>
          <w:lang w:eastAsia="ja-JP"/>
        </w:rPr>
        <w:pPrChange w:id="42" w:author="Henrik Bringmann" w:date="2015-01-19T10:16:00Z">
          <w:pPr>
            <w:widowControl w:val="0"/>
            <w:autoSpaceDE w:val="0"/>
            <w:autoSpaceDN w:val="0"/>
            <w:adjustRightInd w:val="0"/>
            <w:spacing w:after="120"/>
            <w:jc w:val="both"/>
            <w:outlineLvl w:val="0"/>
          </w:pPr>
        </w:pPrChange>
      </w:pPr>
      <w:r w:rsidRPr="009072ED">
        <w:rPr>
          <w:b/>
          <w:bCs/>
          <w:lang w:eastAsia="ja-JP"/>
        </w:rPr>
        <w:t>Introduction:</w:t>
      </w:r>
    </w:p>
    <w:p w14:paraId="70FB9A9F" w14:textId="71876160" w:rsidR="00911BD0" w:rsidRPr="009072ED" w:rsidRDefault="004351EA" w:rsidP="009072ED">
      <w:pPr>
        <w:widowControl w:val="0"/>
        <w:autoSpaceDE w:val="0"/>
        <w:autoSpaceDN w:val="0"/>
        <w:adjustRightInd w:val="0"/>
        <w:jc w:val="both"/>
        <w:rPr>
          <w:bCs/>
          <w:lang w:eastAsia="ja-JP"/>
        </w:rPr>
        <w:pPrChange w:id="43" w:author="Henrik Bringmann" w:date="2015-01-19T10:16:00Z">
          <w:pPr>
            <w:widowControl w:val="0"/>
            <w:autoSpaceDE w:val="0"/>
            <w:autoSpaceDN w:val="0"/>
            <w:adjustRightInd w:val="0"/>
            <w:spacing w:after="120"/>
            <w:jc w:val="both"/>
          </w:pPr>
        </w:pPrChange>
      </w:pPr>
      <w:r w:rsidRPr="009072ED">
        <w:rPr>
          <w:bCs/>
          <w:lang w:eastAsia="ja-JP"/>
        </w:rPr>
        <w:tab/>
      </w:r>
      <w:r w:rsidRPr="009072ED">
        <w:rPr>
          <w:bCs/>
          <w:i/>
          <w:lang w:eastAsia="ja-JP"/>
        </w:rPr>
        <w:t>Caenorhabditis elegans</w:t>
      </w:r>
      <w:r w:rsidRPr="009072ED">
        <w:rPr>
          <w:bCs/>
          <w:lang w:eastAsia="ja-JP"/>
        </w:rPr>
        <w:t xml:space="preserve"> has been established as a model system to study behavior</w:t>
      </w:r>
      <w:r w:rsidR="008F0F52">
        <w:fldChar w:fldCharType="begin"/>
      </w:r>
      <w:r w:rsidR="008F0F52">
        <w:instrText xml:space="preserve"> HYPERLINK \l "_ENREF_1" \o "Brenner, 1974 #28" </w:instrText>
      </w:r>
      <w:r w:rsidR="008F0F52">
        <w:fldChar w:fldCharType="separate"/>
      </w:r>
      <w:r w:rsidR="00DB10A9" w:rsidRPr="009072ED">
        <w:rPr>
          <w:bCs/>
          <w:lang w:eastAsia="ja-JP"/>
        </w:rPr>
        <w:fldChar w:fldCharType="begin"/>
      </w:r>
      <w:r w:rsidR="00DB10A9" w:rsidRPr="009072ED">
        <w:rPr>
          <w:bCs/>
          <w:lang w:eastAsia="ja-JP"/>
        </w:rPr>
        <w:instrText xml:space="preserve"> ADDIN EN.CITE &lt;EndNote&gt;&lt;Cite&gt;&lt;Author&gt;Brenner&lt;/Author&gt;&lt;Year&gt;1974&lt;/Year&gt;&lt;RecNum&gt;28&lt;/RecNum&gt;&lt;DisplayText&gt;&lt;style face="superscript"&gt;1&lt;/style&gt;&lt;/DisplayText&gt;&lt;record&gt;&lt;rec-number&gt;28&lt;/rec-number&gt;&lt;foreign-keys&gt;&lt;key app="EN" db-id="0xs0frf5pswp0geeeesxftvcresfxpx95sev"&gt;28&lt;/key&gt;&lt;/foreign-keys&gt;&lt;ref-type name="Journal Article"&gt;17&lt;/ref-type&gt;&lt;contributors&gt;&lt;authors&gt;&lt;author&gt;Brenner, S.&lt;/author&gt;&lt;/authors&gt;&lt;/contributors&gt;&lt;titles&gt;&lt;title&gt;The genetics of Caenorhabditis elegans&lt;/title&gt;&lt;secondary-title&gt;Genetics&lt;/secondary-title&gt;&lt;/titles&gt;&lt;periodical&gt;&lt;full-title&gt;Genetics&lt;/full-title&gt;&lt;/periodical&gt;&lt;pages&gt;71-94&lt;/pages&gt;&lt;volume&gt;77&lt;/volume&gt;&lt;number&gt;1&lt;/number&gt;&lt;edition&gt;1974/05/01&lt;/edition&gt;&lt;keywords&gt;&lt;keyword&gt;Animals&lt;/keyword&gt;&lt;keyword&gt;*Chromosome Mapping&lt;/keyword&gt;&lt;keyword&gt;Crosses, Genetic&lt;/keyword&gt;&lt;keyword&gt;Female&lt;/keyword&gt;&lt;keyword&gt;Genes, Lethal&lt;/keyword&gt;&lt;keyword&gt;Genetic Complementation Test&lt;/keyword&gt;&lt;keyword&gt;Genetics, Behavioral&lt;/keyword&gt;&lt;keyword&gt;Linkage (Genetics)&lt;/keyword&gt;&lt;keyword&gt;Male&lt;/keyword&gt;&lt;keyword&gt;Mesylates/pharmacology&lt;/keyword&gt;&lt;keyword&gt;Movement&lt;/keyword&gt;&lt;keyword&gt;*Mutation&lt;/keyword&gt;&lt;keyword&gt;*Nematoda/drug effects/physiology&lt;/keyword&gt;&lt;keyword&gt;Nervous System Physiological Phenomena&lt;/keyword&gt;&lt;keyword&gt;Phenotype&lt;/keyword&gt;&lt;keyword&gt;Recombination, Genetic&lt;/keyword&gt;&lt;keyword&gt;Reproduction&lt;/keyword&gt;&lt;keyword&gt;Sex Chromosomes&lt;/keyword&gt;&lt;/keywords&gt;&lt;dates&gt;&lt;year&gt;1974&lt;/year&gt;&lt;pub-dates&gt;&lt;date&gt;May&lt;/date&gt;&lt;/pub-dates&gt;&lt;/dates&gt;&lt;isbn&gt;0016-6731 (Print)&amp;#xD;0016-6731 (Linking)&lt;/isbn&gt;&lt;accession-num&gt;4366476&lt;/accession-num&gt;&lt;urls&gt;&lt;related-urls&gt;&lt;url&gt;http://www.ncbi.nlm.nih.gov/entrez/query.fcgi?cmd=Retrieve&amp;amp;db=PubMed&amp;amp;dopt=Citation&amp;amp;list_uids=4366476&lt;/url&gt;&lt;/related-urls&gt;&lt;/urls&gt;&lt;language&gt;eng&lt;/language&gt;&lt;/record&gt;&lt;/Cite&gt;&lt;/EndNote&gt;</w:instrText>
      </w:r>
      <w:r w:rsidR="00DB10A9" w:rsidRPr="009072ED">
        <w:rPr>
          <w:bCs/>
          <w:lang w:eastAsia="ja-JP"/>
        </w:rPr>
        <w:fldChar w:fldCharType="separate"/>
      </w:r>
      <w:r w:rsidR="00DB10A9" w:rsidRPr="009072ED">
        <w:rPr>
          <w:bCs/>
          <w:noProof/>
          <w:vertAlign w:val="superscript"/>
          <w:lang w:eastAsia="ja-JP"/>
        </w:rPr>
        <w:t>1</w:t>
      </w:r>
      <w:r w:rsidR="00DB10A9" w:rsidRPr="009072ED">
        <w:rPr>
          <w:bCs/>
          <w:lang w:eastAsia="ja-JP"/>
        </w:rPr>
        <w:fldChar w:fldCharType="end"/>
      </w:r>
      <w:r w:rsidR="008F0F52">
        <w:rPr>
          <w:bCs/>
          <w:lang w:eastAsia="ja-JP"/>
        </w:rPr>
        <w:fldChar w:fldCharType="end"/>
      </w:r>
      <w:r w:rsidRPr="009072ED">
        <w:rPr>
          <w:bCs/>
          <w:lang w:eastAsia="ja-JP"/>
        </w:rPr>
        <w:t xml:space="preserve">. </w:t>
      </w:r>
      <w:r w:rsidR="00BC7C55" w:rsidRPr="009072ED">
        <w:rPr>
          <w:bCs/>
          <w:lang w:eastAsia="ja-JP"/>
        </w:rPr>
        <w:t xml:space="preserve">Due to its amenability to genetics, the molecular and cellular mechanisms underlying behavior can be studied. </w:t>
      </w:r>
      <w:r w:rsidR="009156B9" w:rsidRPr="009072ED">
        <w:rPr>
          <w:bCs/>
          <w:lang w:eastAsia="ja-JP"/>
        </w:rPr>
        <w:t>Many behaviors occur on</w:t>
      </w:r>
      <w:r w:rsidR="00D6101D">
        <w:rPr>
          <w:bCs/>
          <w:lang w:eastAsia="ja-JP"/>
        </w:rPr>
        <w:t xml:space="preserve"> long time scales. Two </w:t>
      </w:r>
      <w:del w:id="44" w:author="Henrik Bringmann" w:date="2015-01-19T10:16:00Z">
        <w:r w:rsidR="009156B9" w:rsidRPr="005B6886">
          <w:rPr>
            <w:bCs/>
            <w:lang w:eastAsia="ja-JP"/>
          </w:rPr>
          <w:delText>principle</w:delText>
        </w:r>
      </w:del>
      <w:ins w:id="45" w:author="Henrik Bringmann" w:date="2015-01-19T10:16:00Z">
        <w:r w:rsidR="00D6101D">
          <w:rPr>
            <w:bCs/>
            <w:lang w:eastAsia="ja-JP"/>
          </w:rPr>
          <w:t>principal</w:t>
        </w:r>
      </w:ins>
      <w:r w:rsidR="009156B9" w:rsidRPr="009072ED">
        <w:rPr>
          <w:bCs/>
          <w:lang w:eastAsia="ja-JP"/>
        </w:rPr>
        <w:t xml:space="preserve"> approaches can be used to observe </w:t>
      </w:r>
      <w:r w:rsidR="008D3EEA" w:rsidRPr="009072ED">
        <w:rPr>
          <w:bCs/>
          <w:lang w:eastAsia="ja-JP"/>
        </w:rPr>
        <w:t xml:space="preserve">motile </w:t>
      </w:r>
      <w:r w:rsidR="009156B9" w:rsidRPr="009072ED">
        <w:rPr>
          <w:bCs/>
          <w:lang w:eastAsia="ja-JP"/>
        </w:rPr>
        <w:t xml:space="preserve">animals over long time scales. The first approach is </w:t>
      </w:r>
      <w:r w:rsidR="00785868" w:rsidRPr="009072ED">
        <w:rPr>
          <w:bCs/>
          <w:lang w:eastAsia="ja-JP"/>
        </w:rPr>
        <w:t>following</w:t>
      </w:r>
      <w:r w:rsidR="009156B9" w:rsidRPr="009072ED">
        <w:rPr>
          <w:bCs/>
          <w:lang w:eastAsia="ja-JP"/>
        </w:rPr>
        <w:t xml:space="preserve"> the animal during </w:t>
      </w:r>
      <w:r w:rsidR="008D3EEA" w:rsidRPr="009072ED">
        <w:rPr>
          <w:bCs/>
          <w:lang w:eastAsia="ja-JP"/>
        </w:rPr>
        <w:t xml:space="preserve">movement </w:t>
      </w:r>
      <w:r w:rsidR="00785868" w:rsidRPr="009072ED">
        <w:rPr>
          <w:bCs/>
          <w:lang w:eastAsia="ja-JP"/>
        </w:rPr>
        <w:t>using an automated stage</w:t>
      </w:r>
      <w:r w:rsidR="00E61FCB" w:rsidRPr="009072ED">
        <w:rPr>
          <w:bCs/>
          <w:lang w:eastAsia="ja-JP"/>
        </w:rPr>
        <w:t xml:space="preserve"> or camera</w:t>
      </w:r>
      <w:r w:rsidR="008F0F52">
        <w:fldChar w:fldCharType="begin"/>
      </w:r>
      <w:r w:rsidR="008F0F52">
        <w:instrText xml:space="preserve"> HYPERLINK \l "_ENREF_2" \o "Husson, 2012 #308" </w:instrText>
      </w:r>
      <w:r w:rsidR="008F0F52">
        <w:fldChar w:fldCharType="separate"/>
      </w:r>
      <w:r w:rsidR="00DB10A9" w:rsidRPr="009072ED">
        <w:rPr>
          <w:bCs/>
          <w:lang w:eastAsia="ja-JP"/>
        </w:rPr>
        <w:fldChar w:fldCharType="begin">
          <w:fldData xml:space="preserve">PEVuZE5vdGU+PENpdGU+PEF1dGhvcj5IdXNzb248L0F1dGhvcj48WWVhcj4yMDEyPC9ZZWFyPjxS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</w:fldData>
        </w:fldChar>
      </w:r>
      <w:r w:rsidR="00DB10A9" w:rsidRPr="009072ED">
        <w:rPr>
          <w:bCs/>
          <w:lang w:eastAsia="ja-JP"/>
        </w:rPr>
        <w:instrText xml:space="preserve"> ADDIN EN.CITE </w:instrText>
      </w:r>
      <w:r w:rsidR="00DB10A9" w:rsidRPr="009072ED">
        <w:rPr>
          <w:bCs/>
          <w:lang w:eastAsia="ja-JP"/>
        </w:rPr>
        <w:fldChar w:fldCharType="begin">
          <w:fldData xml:space="preserve">PEVuZE5vdGU+PENpdGU+PEF1dGhvcj5IdXNzb248L0F1dGhvcj48WWVhcj4yMDEyPC9ZZWFyPjxS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</w:fldData>
        </w:fldChar>
      </w:r>
      <w:r w:rsidR="00DB10A9" w:rsidRPr="009072ED">
        <w:rPr>
          <w:bCs/>
          <w:lang w:eastAsia="ja-JP"/>
        </w:rPr>
        <w:instrText xml:space="preserve"> ADDIN EN.CITE.DATA </w:instrText>
      </w:r>
      <w:r w:rsidR="00DB10A9" w:rsidRPr="009072ED">
        <w:rPr>
          <w:bCs/>
          <w:lang w:eastAsia="ja-JP"/>
        </w:rPr>
      </w:r>
      <w:r w:rsidR="00DB10A9" w:rsidRPr="009072ED">
        <w:rPr>
          <w:bCs/>
          <w:lang w:eastAsia="ja-JP"/>
        </w:rPr>
        <w:fldChar w:fldCharType="end"/>
      </w:r>
      <w:r w:rsidR="00DB10A9" w:rsidRPr="009072ED">
        <w:rPr>
          <w:bCs/>
          <w:lang w:eastAsia="ja-JP"/>
        </w:rPr>
      </w:r>
      <w:r w:rsidR="00DB10A9" w:rsidRPr="009072ED">
        <w:rPr>
          <w:bCs/>
          <w:lang w:eastAsia="ja-JP"/>
        </w:rPr>
        <w:fldChar w:fldCharType="separate"/>
      </w:r>
      <w:r w:rsidR="00DB10A9" w:rsidRPr="009072ED">
        <w:rPr>
          <w:bCs/>
          <w:noProof/>
          <w:vertAlign w:val="superscript"/>
          <w:lang w:eastAsia="ja-JP"/>
        </w:rPr>
        <w:t>2-8</w:t>
      </w:r>
      <w:r w:rsidR="00DB10A9" w:rsidRPr="009072ED">
        <w:rPr>
          <w:bCs/>
          <w:lang w:eastAsia="ja-JP"/>
        </w:rPr>
        <w:fldChar w:fldCharType="end"/>
      </w:r>
      <w:r w:rsidR="008F0F52">
        <w:rPr>
          <w:bCs/>
          <w:lang w:eastAsia="ja-JP"/>
        </w:rPr>
        <w:fldChar w:fldCharType="end"/>
      </w:r>
      <w:r w:rsidR="00785868" w:rsidRPr="009072ED">
        <w:rPr>
          <w:bCs/>
          <w:lang w:eastAsia="ja-JP"/>
        </w:rPr>
        <w:t xml:space="preserve"> </w:t>
      </w:r>
      <w:r w:rsidR="008D3EEA" w:rsidRPr="009072ED">
        <w:rPr>
          <w:bCs/>
          <w:lang w:eastAsia="ja-JP"/>
        </w:rPr>
        <w:t xml:space="preserve">and the second is to restrict the movement to </w:t>
      </w:r>
      <w:r w:rsidR="001755F7" w:rsidRPr="009072ED">
        <w:rPr>
          <w:bCs/>
          <w:lang w:eastAsia="ja-JP"/>
        </w:rPr>
        <w:t xml:space="preserve">a range that is at least as small as </w:t>
      </w:r>
      <w:r w:rsidR="008D3EEA" w:rsidRPr="009072ED">
        <w:rPr>
          <w:bCs/>
          <w:lang w:eastAsia="ja-JP"/>
        </w:rPr>
        <w:t>the field of view of the camera</w:t>
      </w:r>
      <w:r w:rsidR="008F0F52">
        <w:fldChar w:fldCharType="begin"/>
      </w:r>
      <w:r w:rsidR="008F0F52">
        <w:instrText xml:space="preserve"> HYPERLINK \l "_ENREF_9" \o "Bringmann, 2011 #80" </w:instrText>
      </w:r>
      <w:r w:rsidR="008F0F52">
        <w:fldChar w:fldCharType="separate"/>
      </w:r>
      <w:r w:rsidR="00DB10A9" w:rsidRPr="009072ED">
        <w:rPr>
          <w:bCs/>
          <w:lang w:eastAsia="ja-JP"/>
        </w:rPr>
        <w:fldChar w:fldCharType="begin">
          <w:fldData xml:space="preserve">PEVuZE5vdGU+PENpdGU+PEF1dGhvcj5CcmluZ21hbm48L0F1dGhvcj48WWVhcj4yMDExPC9ZZWFy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</w:fldData>
        </w:fldChar>
      </w:r>
      <w:r w:rsidR="00DB10A9" w:rsidRPr="009072ED">
        <w:rPr>
          <w:bCs/>
          <w:lang w:eastAsia="ja-JP"/>
        </w:rPr>
        <w:instrText xml:space="preserve"> ADDIN EN.CITE </w:instrText>
      </w:r>
      <w:r w:rsidR="00DB10A9" w:rsidRPr="009072ED">
        <w:rPr>
          <w:bCs/>
          <w:lang w:eastAsia="ja-JP"/>
        </w:rPr>
        <w:fldChar w:fldCharType="begin">
          <w:fldData xml:space="preserve">PEVuZE5vdGU+PENpdGU+PEF1dGhvcj5CcmluZ21hbm48L0F1dGhvcj48WWVhcj4yMDExPC9ZZWFy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</w:fldData>
        </w:fldChar>
      </w:r>
      <w:r w:rsidR="00DB10A9" w:rsidRPr="009072ED">
        <w:rPr>
          <w:bCs/>
          <w:lang w:eastAsia="ja-JP"/>
        </w:rPr>
        <w:instrText xml:space="preserve"> ADDIN EN.CITE.DATA </w:instrText>
      </w:r>
      <w:r w:rsidR="00DB10A9" w:rsidRPr="009072ED">
        <w:rPr>
          <w:bCs/>
          <w:lang w:eastAsia="ja-JP"/>
        </w:rPr>
      </w:r>
      <w:r w:rsidR="00DB10A9" w:rsidRPr="009072ED">
        <w:rPr>
          <w:bCs/>
          <w:lang w:eastAsia="ja-JP"/>
        </w:rPr>
        <w:fldChar w:fldCharType="end"/>
      </w:r>
      <w:r w:rsidR="00DB10A9" w:rsidRPr="009072ED">
        <w:rPr>
          <w:bCs/>
          <w:lang w:eastAsia="ja-JP"/>
        </w:rPr>
      </w:r>
      <w:r w:rsidR="00DB10A9" w:rsidRPr="009072ED">
        <w:rPr>
          <w:bCs/>
          <w:lang w:eastAsia="ja-JP"/>
        </w:rPr>
        <w:fldChar w:fldCharType="separate"/>
      </w:r>
      <w:r w:rsidR="00DB10A9" w:rsidRPr="009072ED">
        <w:rPr>
          <w:bCs/>
          <w:noProof/>
          <w:vertAlign w:val="superscript"/>
          <w:lang w:eastAsia="ja-JP"/>
        </w:rPr>
        <w:t>9-14</w:t>
      </w:r>
      <w:r w:rsidR="00DB10A9" w:rsidRPr="009072ED">
        <w:rPr>
          <w:bCs/>
          <w:lang w:eastAsia="ja-JP"/>
        </w:rPr>
        <w:fldChar w:fldCharType="end"/>
      </w:r>
      <w:r w:rsidR="008F0F52">
        <w:rPr>
          <w:bCs/>
          <w:lang w:eastAsia="ja-JP"/>
        </w:rPr>
        <w:fldChar w:fldCharType="end"/>
      </w:r>
      <w:r w:rsidR="008D3EEA" w:rsidRPr="009072ED">
        <w:rPr>
          <w:bCs/>
          <w:lang w:eastAsia="ja-JP"/>
        </w:rPr>
        <w:t xml:space="preserve">. Both methods have their advantages. Tracking allows following an animal over long spatial ranges but limits the number of animals that can be discerned in one </w:t>
      </w:r>
      <w:r w:rsidR="00E61FCB" w:rsidRPr="009072ED">
        <w:rPr>
          <w:bCs/>
          <w:lang w:eastAsia="ja-JP"/>
        </w:rPr>
        <w:t>experiment</w:t>
      </w:r>
      <w:r w:rsidR="008D3EEA" w:rsidRPr="009072ED">
        <w:rPr>
          <w:bCs/>
          <w:lang w:eastAsia="ja-JP"/>
        </w:rPr>
        <w:t xml:space="preserve">. Restricting the movement of the animals allows scaling up the observation to many individuals at the same time by using arrays of restricted compartments. </w:t>
      </w:r>
    </w:p>
    <w:p w14:paraId="1392EF05" w14:textId="71AF9F7A" w:rsidR="0045048C" w:rsidRPr="009072ED" w:rsidRDefault="006C4529" w:rsidP="009072ED">
      <w:pPr>
        <w:widowControl w:val="0"/>
        <w:autoSpaceDE w:val="0"/>
        <w:autoSpaceDN w:val="0"/>
        <w:adjustRightInd w:val="0"/>
        <w:ind w:firstLine="720"/>
        <w:jc w:val="both"/>
        <w:rPr>
          <w:lang w:eastAsia="ja-JP"/>
        </w:rPr>
        <w:pPrChange w:id="46" w:author="Henrik Bringmann" w:date="2015-01-19T10:16:00Z">
          <w:pPr>
            <w:widowControl w:val="0"/>
            <w:autoSpaceDE w:val="0"/>
            <w:autoSpaceDN w:val="0"/>
            <w:adjustRightInd w:val="0"/>
            <w:spacing w:after="120"/>
            <w:ind w:firstLine="720"/>
            <w:jc w:val="both"/>
          </w:pPr>
        </w:pPrChange>
      </w:pPr>
      <w:r w:rsidRPr="009072ED">
        <w:rPr>
          <w:bCs/>
          <w:lang w:eastAsia="ja-JP"/>
        </w:rPr>
        <w:t>Because the nematode is transparent, live fluorescent imaging can be performed non-invasively</w:t>
      </w:r>
      <w:r w:rsidR="008F0F52">
        <w:fldChar w:fldCharType="begin"/>
      </w:r>
      <w:r w:rsidR="008F0F52">
        <w:instrText xml:space="preserve"> HYPERLINK \l "_ENREF_15" \o "Chalfi</w:instrText>
      </w:r>
      <w:r w:rsidR="008F0F52">
        <w:instrText xml:space="preserve">e, 1994 #321" </w:instrText>
      </w:r>
      <w:r w:rsidR="008F0F52">
        <w:fldChar w:fldCharType="separate"/>
      </w:r>
      <w:del w:id="47" w:author="Henrik Bringmann" w:date="2015-01-19T10:16:00Z">
        <w:r w:rsidR="00436628" w:rsidRPr="005B6886">
          <w:rPr>
            <w:bCs/>
            <w:lang w:eastAsia="ja-JP"/>
          </w:rPr>
          <w:fldChar w:fldCharType="begin"/>
        </w:r>
        <w:r w:rsidR="00436628" w:rsidRPr="005B6886">
          <w:rPr>
            <w:bCs/>
            <w:lang w:eastAsia="ja-JP"/>
          </w:rPr>
          <w:delInstrText xml:space="preserve"> ADDIN EN.CITE &lt;EndNote&gt;&lt;Cite&gt;&lt;Author&gt;Chalfie&lt;/Author&gt;&lt;Year&gt;1994&lt;/Year&gt;&lt;RecNum&gt;321&lt;/RecNum&gt;&lt;DisplayText&gt;&lt;style face="superscript"&gt;15&lt;/style&gt;&lt;/DisplayText&gt;&lt;record&gt;&lt;rec-number&gt;321&lt;/rec-number&gt;&lt;foreign-keys&gt;&lt;key app="EN" db-id="0xs0frf5pswp0geeeesxftvcresfxpx95sev"&gt;321&lt;/key&gt;&lt;/foreign-keys&gt;&lt;ref-type name="Journal Article"&gt;17&lt;/ref-type&gt;&lt;contributors&gt;&lt;authors&gt;&lt;author&gt;Chalfie, M.&lt;/author&gt;&lt;author&gt;Tu, Y.&lt;/author&gt;&lt;author&gt;Euskirchen, G.&lt;/author&gt;&lt;author&gt;Ward, W. W.&lt;/author&gt;&lt;author&gt;Prasher, D. C.&lt;/author&gt;&lt;/authors&gt;&lt;/contributors&gt;&lt;auth-address&gt;Department of Biological Sciences, Columbia University, New York, NY 10027.&lt;/auth-address&gt;&lt;titles&gt;&lt;title&gt;Green fluorescent protein as a marker for gene expression&lt;/title&gt;&lt;secondary-title&gt;Science&lt;/secondary-title&gt;&lt;/titles&gt;&lt;periodical&gt;&lt;full-title&gt;Science&lt;/full-title&gt;&lt;/periodical&gt;&lt;pages&gt;802-5&lt;/pages&gt;&lt;volume&gt;263&lt;/volume&gt;&lt;number&gt;5148&lt;/number&gt;&lt;edition&gt;1994/02/11&lt;/edition&gt;&lt;keywords&gt;&lt;keyword&gt;Animals&lt;/keyword&gt;&lt;keyword&gt;Base Sequence&lt;/keyword&gt;&lt;keyword&gt;Caenorhabditis elegans/*genetics/growth &amp;amp; development&lt;/keyword&gt;&lt;keyword&gt;Cell Division&lt;/keyword&gt;&lt;keyword&gt;Cell Separation&lt;/keyword&gt;&lt;keyword&gt;Escherichia coli/*genetics&lt;/keyword&gt;&lt;keyword&gt;Fluorescence&lt;/keyword&gt;&lt;keyword&gt;*Gene Expression&lt;/keyword&gt;&lt;keyword&gt;Green Fluorescent Proteins&lt;/keyword&gt;&lt;keyword&gt;Luminescent Proteins/*analysis/genetics&lt;/keyword&gt;&lt;keyword&gt;Microscopy, Fluorescence&lt;/keyword&gt;&lt;keyword&gt;Molecular Sequence Data&lt;/keyword&gt;&lt;keyword&gt;Neurons/*chemistry&lt;/keyword&gt;&lt;keyword&gt;Oligodeoxyribonucleotides&lt;/keyword&gt;&lt;keyword&gt;Recombinant Proteins&lt;/keyword&gt;&lt;keyword&gt;Spectrometry, Fluorescence&lt;/keyword&gt;&lt;keyword&gt;Transformation, Genetic&lt;/keyword&gt;&lt;/keywords&gt;&lt;dates&gt;&lt;year&gt;1994&lt;/year&gt;&lt;pub-dates&gt;&lt;date&gt;Feb 11&lt;/date&gt;&lt;/pub-dates&gt;&lt;/dates&gt;&lt;isbn&gt;0036-8075 (Print)&amp;#xD;0036-8075 (Linking)&lt;/isbn&gt;&lt;accession-num&gt;8303295&lt;/accession-num&gt;&lt;work-type&gt;Research Support, Non-U.S. Gov&amp;apos;t&amp;#xD;Research Support, U.S. Gov&amp;apos;t, P.H.S.&lt;/work-type&gt;&lt;urls&gt;&lt;related-urls&gt;&lt;url&gt;http://www.ncbi.nlm.nih.gov/pubmed/8303295&lt;/url&gt;&lt;/related-urls&gt;&lt;/urls&gt;&lt;language&gt;eng&lt;/language&gt;&lt;/record&gt;&lt;/Cite&gt;&lt;/EndNote&gt;</w:delInstrText>
        </w:r>
        <w:r w:rsidR="00436628" w:rsidRPr="005B6886">
          <w:rPr>
            <w:bCs/>
            <w:lang w:eastAsia="ja-JP"/>
          </w:rPr>
          <w:fldChar w:fldCharType="separate"/>
        </w:r>
        <w:r w:rsidR="00436628" w:rsidRPr="005B6886">
          <w:rPr>
            <w:bCs/>
            <w:noProof/>
            <w:vertAlign w:val="superscript"/>
            <w:lang w:eastAsia="ja-JP"/>
          </w:rPr>
          <w:delText>15</w:delText>
        </w:r>
        <w:r w:rsidR="00436628" w:rsidRPr="005B6886">
          <w:rPr>
            <w:bCs/>
            <w:lang w:eastAsia="ja-JP"/>
          </w:rPr>
          <w:fldChar w:fldCharType="end"/>
        </w:r>
      </w:del>
      <w:ins w:id="48" w:author="Henrik Bringmann" w:date="2015-01-19T10:16:00Z">
        <w:r w:rsidR="00DB10A9" w:rsidRPr="009072ED">
          <w:rPr>
            <w:bCs/>
            <w:lang w:eastAsia="ja-JP"/>
          </w:rPr>
          <w:fldChar w:fldCharType="begin">
            <w:fldData xml:space="preserve">PEVuZE5vdGU+PENpdGU+PEF1dGhvcj5DaGFsZmllPC9BdXRob3I+PFllYXI+MTk5NDwvWWVhcj48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=
</w:fldData>
          </w:fldChar>
        </w:r>
        <w:r w:rsidR="00DB10A9">
          <w:rPr>
            <w:bCs/>
            <w:lang w:eastAsia="ja-JP"/>
          </w:rPr>
          <w:instrText xml:space="preserve"> ADDIN EN.CITE </w:instrText>
        </w:r>
        <w:r w:rsidR="00DB10A9">
          <w:rPr>
            <w:bCs/>
            <w:lang w:eastAsia="ja-JP"/>
          </w:rPr>
          <w:fldChar w:fldCharType="begin">
            <w:fldData xml:space="preserve">PEVuZE5vdGU+PENpdGU+PEF1dGhvcj5DaGFsZmllPC9BdXRob3I+PFllYXI+MTk5NDwvWWVhcj48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=
</w:fldData>
          </w:fldChar>
        </w:r>
        <w:r w:rsidR="00DB10A9">
          <w:rPr>
            <w:bCs/>
            <w:lang w:eastAsia="ja-JP"/>
          </w:rPr>
          <w:instrText xml:space="preserve"> ADDIN EN.CITE.DATA </w:instrText>
        </w:r>
        <w:r w:rsidR="00DB10A9">
          <w:rPr>
            <w:bCs/>
            <w:lang w:eastAsia="ja-JP"/>
          </w:rPr>
        </w:r>
        <w:r w:rsidR="00DB10A9">
          <w:rPr>
            <w:bCs/>
            <w:lang w:eastAsia="ja-JP"/>
          </w:rPr>
          <w:fldChar w:fldCharType="end"/>
        </w:r>
        <w:r w:rsidR="00DB10A9" w:rsidRPr="009072ED">
          <w:rPr>
            <w:bCs/>
            <w:lang w:eastAsia="ja-JP"/>
          </w:rPr>
        </w:r>
        <w:r w:rsidR="00DB10A9" w:rsidRPr="009072ED">
          <w:rPr>
            <w:bCs/>
            <w:lang w:eastAsia="ja-JP"/>
          </w:rPr>
          <w:fldChar w:fldCharType="separate"/>
        </w:r>
        <w:r w:rsidR="00DB10A9" w:rsidRPr="009072ED">
          <w:rPr>
            <w:bCs/>
            <w:noProof/>
            <w:vertAlign w:val="superscript"/>
            <w:lang w:eastAsia="ja-JP"/>
          </w:rPr>
          <w:t>15</w:t>
        </w:r>
        <w:r w:rsidR="00DB10A9" w:rsidRPr="009072ED">
          <w:rPr>
            <w:bCs/>
            <w:lang w:eastAsia="ja-JP"/>
          </w:rPr>
          <w:fldChar w:fldCharType="end"/>
        </w:r>
      </w:ins>
      <w:r w:rsidR="008F0F52">
        <w:rPr>
          <w:bCs/>
          <w:lang w:eastAsia="ja-JP"/>
        </w:rPr>
        <w:fldChar w:fldCharType="end"/>
      </w:r>
      <w:r w:rsidRPr="009072ED">
        <w:rPr>
          <w:bCs/>
          <w:lang w:eastAsia="ja-JP"/>
        </w:rPr>
        <w:t xml:space="preserve">. </w:t>
      </w:r>
      <w:r w:rsidR="00176F9C" w:rsidRPr="009072ED">
        <w:rPr>
          <w:lang w:eastAsia="ja-JP"/>
        </w:rPr>
        <w:t>Calcium imaging provides a functional readout for t</w:t>
      </w:r>
      <w:r w:rsidRPr="009072ED">
        <w:rPr>
          <w:lang w:eastAsia="ja-JP"/>
        </w:rPr>
        <w:t>he activity of excitable cells</w:t>
      </w:r>
      <w:r w:rsidR="00B43C6D" w:rsidRPr="009072ED">
        <w:rPr>
          <w:lang w:eastAsia="ja-JP"/>
        </w:rPr>
        <w:t xml:space="preserve"> and is established for </w:t>
      </w:r>
      <w:r w:rsidR="00B43C6D" w:rsidRPr="009072ED">
        <w:rPr>
          <w:i/>
          <w:lang w:eastAsia="ja-JP"/>
        </w:rPr>
        <w:t>C. elegans</w:t>
      </w:r>
      <w:r w:rsidR="00BD0D91">
        <w:fldChar w:fldCharType="begin"/>
      </w:r>
      <w:r w:rsidR="00BD0D91">
        <w:instrText xml:space="preserve"> HYPERLINK \l "_ENREF_16" \o "Kerr, 2000 #221" </w:instrText>
      </w:r>
      <w:r w:rsidR="00BD0D91">
        <w:fldChar w:fldCharType="separate"/>
      </w:r>
      <w:r w:rsidR="00DB10A9" w:rsidRPr="009072ED">
        <w:rPr>
          <w:lang w:eastAsia="ja-JP"/>
        </w:rPr>
        <w:fldChar w:fldCharType="begin">
          <w:fldData xml:space="preserve">PEVuZE5vdGU+PENpdGU+PEF1dGhvcj5LZXJyPC9BdXRob3I+PFllYXI+MjAwMDwvWWVhcj48UmVj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</w:fldData>
        </w:fldChar>
      </w:r>
      <w:r w:rsidR="00DB10A9" w:rsidRPr="009072ED">
        <w:rPr>
          <w:lang w:eastAsia="ja-JP"/>
        </w:rPr>
        <w:instrText xml:space="preserve"> ADDIN EN.CITE </w:instrText>
      </w:r>
      <w:r w:rsidR="00DB10A9" w:rsidRPr="009072ED">
        <w:rPr>
          <w:lang w:eastAsia="ja-JP"/>
        </w:rPr>
        <w:fldChar w:fldCharType="begin">
          <w:fldData xml:space="preserve">PEVuZE5vdGU+PENpdGU+PEF1dGhvcj5LZXJyPC9BdXRob3I+PFllYXI+MjAwMDwvWWVhcj48UmVj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</w:fldData>
        </w:fldChar>
      </w:r>
      <w:r w:rsidR="00DB10A9" w:rsidRPr="009072ED">
        <w:rPr>
          <w:lang w:eastAsia="ja-JP"/>
        </w:rPr>
        <w:instrText xml:space="preserve"> ADDIN EN.CITE.DATA </w:instrText>
      </w:r>
      <w:r w:rsidR="00DB10A9" w:rsidRPr="009072ED">
        <w:rPr>
          <w:lang w:eastAsia="ja-JP"/>
        </w:rPr>
      </w:r>
      <w:r w:rsidR="00DB10A9" w:rsidRPr="009072ED">
        <w:rPr>
          <w:lang w:eastAsia="ja-JP"/>
        </w:rPr>
        <w:fldChar w:fldCharType="end"/>
      </w:r>
      <w:r w:rsidR="00DB10A9" w:rsidRPr="009072ED">
        <w:rPr>
          <w:lang w:eastAsia="ja-JP"/>
        </w:rPr>
      </w:r>
      <w:r w:rsidR="00DB10A9" w:rsidRPr="009072ED">
        <w:rPr>
          <w:lang w:eastAsia="ja-JP"/>
        </w:rPr>
        <w:fldChar w:fldCharType="separate"/>
      </w:r>
      <w:r w:rsidR="00DB10A9" w:rsidRPr="009072ED">
        <w:rPr>
          <w:noProof/>
          <w:vertAlign w:val="superscript"/>
          <w:lang w:eastAsia="ja-JP"/>
        </w:rPr>
        <w:t>16-20</w:t>
      </w:r>
      <w:r w:rsidR="00DB10A9" w:rsidRPr="009072ED">
        <w:rPr>
          <w:lang w:eastAsia="ja-JP"/>
        </w:rPr>
        <w:fldChar w:fldCharType="end"/>
      </w:r>
      <w:r w:rsidR="00BD0D91">
        <w:rPr>
          <w:lang w:eastAsia="ja-JP"/>
        </w:rPr>
        <w:fldChar w:fldCharType="end"/>
      </w:r>
      <w:r w:rsidRPr="009072ED">
        <w:rPr>
          <w:lang w:eastAsia="ja-JP"/>
        </w:rPr>
        <w:t>.</w:t>
      </w:r>
      <w:r w:rsidR="0045048C" w:rsidRPr="009072ED">
        <w:rPr>
          <w:lang w:eastAsia="ja-JP"/>
        </w:rPr>
        <w:t xml:space="preserve"> Calcium enters the cell via channels in the plasma membrane that open upon depolarization. Thus, calcium acts as a proxy for neural activity. </w:t>
      </w:r>
      <w:r w:rsidR="00B366F6" w:rsidRPr="009072ED">
        <w:rPr>
          <w:lang w:eastAsia="ja-JP"/>
        </w:rPr>
        <w:t>C</w:t>
      </w:r>
      <w:r w:rsidR="0045048C" w:rsidRPr="009072ED">
        <w:rPr>
          <w:lang w:eastAsia="ja-JP"/>
        </w:rPr>
        <w:t xml:space="preserve">alcium sensors can be grouped in two major classes, ratiometric and non-ratiometric sensors. Both classes employ conformational changes of calcium-binding proteins induced upon binding of calcium. Ratiometric sensors contain two fluorescent proteins. When the lower-wavelength fluorescent protein is excited, a part of the light energy is transmitted to the higher wavelength fluorescent protein as a function of their distance in a process called Fluorescence Resonance Energy Transfer </w:t>
      </w:r>
      <w:ins w:id="49" w:author="Henrik Bringmann" w:date="2015-01-19T10:16:00Z">
        <w:r w:rsidR="00D6101D">
          <w:rPr>
            <w:lang w:eastAsia="ja-JP"/>
          </w:rPr>
          <w:t xml:space="preserve">or </w:t>
        </w:r>
        <w:r w:rsidR="00D6101D" w:rsidRPr="00D6101D">
          <w:rPr>
            <w:lang w:eastAsia="ja-JP"/>
          </w:rPr>
          <w:t>Förster Resonance Energy Transfer</w:t>
        </w:r>
        <w:r w:rsidR="00D6101D" w:rsidRPr="009072ED">
          <w:rPr>
            <w:lang w:eastAsia="ja-JP"/>
          </w:rPr>
          <w:t xml:space="preserve"> </w:t>
        </w:r>
      </w:ins>
      <w:r w:rsidR="0045048C" w:rsidRPr="009072ED">
        <w:rPr>
          <w:lang w:eastAsia="ja-JP"/>
        </w:rPr>
        <w:t>(FRET)</w:t>
      </w:r>
      <w:r w:rsidR="008F0F52">
        <w:fldChar w:fldCharType="begin"/>
      </w:r>
      <w:r w:rsidR="008F0F52">
        <w:instrText xml:space="preserve"> HYPERLINK \l "_ENREF_21" \o "Miyawaki, 1999 #322" </w:instrText>
      </w:r>
      <w:r w:rsidR="008F0F52">
        <w:fldChar w:fldCharType="separate"/>
      </w:r>
      <w:r w:rsidR="00DB10A9" w:rsidRPr="009072ED">
        <w:rPr>
          <w:lang w:eastAsia="ja-JP"/>
        </w:rPr>
        <w:fldChar w:fldCharType="begin">
          <w:fldData xml:space="preserve">PEVuZE5vdGU+PENpdGU+PEF1dGhvcj5NaXlhd2FraTwvQXV0aG9yPjxZZWFyPjE5OTk8L1llYXI+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L2Z1bGwtdGl0bGU+PC9wZXJpb2RpY2FsPjxwYWdlcz4yMTM1LTQwPC9wYWdlcz48dm9sdW1lPjk2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</w:fldData>
        </w:fldChar>
      </w:r>
      <w:r w:rsidR="00DB10A9">
        <w:rPr>
          <w:lang w:eastAsia="ja-JP"/>
        </w:rPr>
        <w:instrText xml:space="preserve"> ADDIN EN.CITE </w:instrText>
      </w:r>
      <w:r w:rsidR="00DB10A9">
        <w:rPr>
          <w:lang w:eastAsia="ja-JP"/>
        </w:rPr>
        <w:fldChar w:fldCharType="begin">
          <w:fldData xml:space="preserve">PEVuZE5vdGU+PENpdGU+PEF1dGhvcj5NaXlhd2FraTwvQXV0aG9yPjxZZWFyPjE5OTk8L1llYXI+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L2Z1bGwtdGl0bGU+PC9wZXJpb2RpY2FsPjxwYWdlcz4yMTM1LTQwPC9wYWdlcz48dm9sdW1lPjk2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</w:fldData>
        </w:fldChar>
      </w:r>
      <w:r w:rsidR="00DB10A9">
        <w:rPr>
          <w:lang w:eastAsia="ja-JP"/>
        </w:rPr>
        <w:instrText xml:space="preserve"> ADDIN EN.CITE.DATA </w:instrText>
      </w:r>
      <w:r w:rsidR="00DB10A9">
        <w:rPr>
          <w:lang w:eastAsia="ja-JP"/>
        </w:rPr>
      </w:r>
      <w:r w:rsidR="00DB10A9">
        <w:rPr>
          <w:lang w:eastAsia="ja-JP"/>
        </w:rPr>
        <w:fldChar w:fldCharType="end"/>
      </w:r>
      <w:r w:rsidR="00DB10A9" w:rsidRPr="009072ED">
        <w:rPr>
          <w:lang w:eastAsia="ja-JP"/>
        </w:rPr>
      </w:r>
      <w:r w:rsidR="00DB10A9" w:rsidRPr="009072ED">
        <w:rPr>
          <w:lang w:eastAsia="ja-JP"/>
        </w:rPr>
        <w:fldChar w:fldCharType="separate"/>
      </w:r>
      <w:r w:rsidR="00DB10A9" w:rsidRPr="009072ED">
        <w:rPr>
          <w:noProof/>
          <w:vertAlign w:val="superscript"/>
          <w:lang w:eastAsia="ja-JP"/>
        </w:rPr>
        <w:t>21</w:t>
      </w:r>
      <w:r w:rsidR="00DB10A9" w:rsidRPr="009072ED">
        <w:rPr>
          <w:lang w:eastAsia="ja-JP"/>
        </w:rPr>
        <w:fldChar w:fldCharType="end"/>
      </w:r>
      <w:r w:rsidR="008F0F52">
        <w:rPr>
          <w:lang w:eastAsia="ja-JP"/>
        </w:rPr>
        <w:fldChar w:fldCharType="end"/>
      </w:r>
      <w:r w:rsidR="0045048C" w:rsidRPr="009072ED">
        <w:rPr>
          <w:lang w:eastAsia="ja-JP"/>
        </w:rPr>
        <w:t xml:space="preserve">. </w:t>
      </w:r>
      <w:r w:rsidR="00C359D5" w:rsidRPr="009072ED">
        <w:rPr>
          <w:lang w:eastAsia="ja-JP"/>
        </w:rPr>
        <w:t>Non-ratiometric sensors are based on circularly permuted GFP and employ de-quenching of the fluorophore caused by calcium binding</w:t>
      </w:r>
      <w:r w:rsidR="008F0F52">
        <w:fldChar w:fldCharType="begin"/>
      </w:r>
      <w:r w:rsidR="008F0F52">
        <w:instrText xml:space="preserve"> HYPERLINK \l "_ENREF_22" \o "Nakai, 2001 #323" </w:instrText>
      </w:r>
      <w:r w:rsidR="008F0F52">
        <w:fldChar w:fldCharType="separate"/>
      </w:r>
      <w:r w:rsidR="00DB10A9" w:rsidRPr="009072ED">
        <w:rPr>
          <w:lang w:eastAsia="ja-JP"/>
        </w:rPr>
        <w:fldChar w:fldCharType="begin">
          <w:fldData xml:space="preserve">PEVuZE5vdGU+PENpdGU+PEF1dGhvcj5OYWthaTwvQXV0aG9yPjxZZWFyPjIwMDE8L1llYXI+PFJl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</w:fldData>
        </w:fldChar>
      </w:r>
      <w:r w:rsidR="00DB10A9" w:rsidRPr="009072ED">
        <w:rPr>
          <w:lang w:eastAsia="ja-JP"/>
        </w:rPr>
        <w:instrText xml:space="preserve"> ADDIN EN.CITE </w:instrText>
      </w:r>
      <w:r w:rsidR="00DB10A9" w:rsidRPr="009072ED">
        <w:rPr>
          <w:lang w:eastAsia="ja-JP"/>
        </w:rPr>
        <w:fldChar w:fldCharType="begin">
          <w:fldData xml:space="preserve">PEVuZE5vdGU+PENpdGU+PEF1dGhvcj5OYWthaTwvQXV0aG9yPjxZZWFyPjIwMDE8L1llYXI+PFJl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</w:fldData>
        </w:fldChar>
      </w:r>
      <w:r w:rsidR="00DB10A9" w:rsidRPr="009072ED">
        <w:rPr>
          <w:lang w:eastAsia="ja-JP"/>
        </w:rPr>
        <w:instrText xml:space="preserve"> ADDIN EN.CITE.DATA </w:instrText>
      </w:r>
      <w:r w:rsidR="00DB10A9" w:rsidRPr="009072ED">
        <w:rPr>
          <w:lang w:eastAsia="ja-JP"/>
        </w:rPr>
      </w:r>
      <w:r w:rsidR="00DB10A9" w:rsidRPr="009072ED">
        <w:rPr>
          <w:lang w:eastAsia="ja-JP"/>
        </w:rPr>
        <w:fldChar w:fldCharType="end"/>
      </w:r>
      <w:r w:rsidR="00DB10A9" w:rsidRPr="009072ED">
        <w:rPr>
          <w:lang w:eastAsia="ja-JP"/>
        </w:rPr>
      </w:r>
      <w:r w:rsidR="00DB10A9" w:rsidRPr="009072ED">
        <w:rPr>
          <w:lang w:eastAsia="ja-JP"/>
        </w:rPr>
        <w:fldChar w:fldCharType="separate"/>
      </w:r>
      <w:r w:rsidR="00DB10A9" w:rsidRPr="009072ED">
        <w:rPr>
          <w:noProof/>
          <w:vertAlign w:val="superscript"/>
          <w:lang w:eastAsia="ja-JP"/>
        </w:rPr>
        <w:t>22</w:t>
      </w:r>
      <w:r w:rsidR="00DB10A9" w:rsidRPr="009072ED">
        <w:rPr>
          <w:lang w:eastAsia="ja-JP"/>
        </w:rPr>
        <w:fldChar w:fldCharType="end"/>
      </w:r>
      <w:r w:rsidR="008F0F52">
        <w:rPr>
          <w:lang w:eastAsia="ja-JP"/>
        </w:rPr>
        <w:fldChar w:fldCharType="end"/>
      </w:r>
      <w:r w:rsidR="001B2B2E" w:rsidRPr="009072ED">
        <w:rPr>
          <w:lang w:eastAsia="ja-JP"/>
        </w:rPr>
        <w:t>.</w:t>
      </w:r>
      <w:r w:rsidR="00C359D5" w:rsidRPr="009072ED">
        <w:rPr>
          <w:lang w:eastAsia="ja-JP"/>
        </w:rPr>
        <w:t xml:space="preserve"> </w:t>
      </w:r>
      <w:r w:rsidR="00B43C6D" w:rsidRPr="009072ED">
        <w:rPr>
          <w:lang w:eastAsia="ja-JP"/>
        </w:rPr>
        <w:t xml:space="preserve">Each class has its advantages. </w:t>
      </w:r>
      <w:r w:rsidR="00C359D5" w:rsidRPr="009072ED">
        <w:rPr>
          <w:lang w:eastAsia="ja-JP"/>
        </w:rPr>
        <w:t>While ratiometric sensors are less sensitive to movemen</w:t>
      </w:r>
      <w:r w:rsidR="00911BD0" w:rsidRPr="009072ED">
        <w:rPr>
          <w:lang w:eastAsia="ja-JP"/>
        </w:rPr>
        <w:t xml:space="preserve">t or expression </w:t>
      </w:r>
      <w:r w:rsidR="00B43C6D" w:rsidRPr="009072ED">
        <w:rPr>
          <w:lang w:eastAsia="ja-JP"/>
        </w:rPr>
        <w:t>artifacts</w:t>
      </w:r>
      <w:r w:rsidR="00911BD0" w:rsidRPr="009072ED">
        <w:rPr>
          <w:lang w:eastAsia="ja-JP"/>
        </w:rPr>
        <w:t xml:space="preserve">, non-ratiometric sensors </w:t>
      </w:r>
      <w:r w:rsidR="002C7343" w:rsidRPr="009072ED">
        <w:rPr>
          <w:lang w:eastAsia="ja-JP"/>
        </w:rPr>
        <w:t>typically</w:t>
      </w:r>
      <w:r w:rsidR="00911BD0" w:rsidRPr="009072ED">
        <w:rPr>
          <w:lang w:eastAsia="ja-JP"/>
        </w:rPr>
        <w:t xml:space="preserve"> have a higher dynamic range. </w:t>
      </w:r>
      <w:r w:rsidR="00C359D5" w:rsidRPr="009072ED">
        <w:rPr>
          <w:lang w:eastAsia="ja-JP"/>
        </w:rPr>
        <w:t xml:space="preserve">Both ratiometric and non-ratiometric sensors have been useful to </w:t>
      </w:r>
      <w:r w:rsidR="00D817A8" w:rsidRPr="009072ED">
        <w:rPr>
          <w:lang w:eastAsia="ja-JP"/>
        </w:rPr>
        <w:t xml:space="preserve">study </w:t>
      </w:r>
      <w:r w:rsidR="00B24906" w:rsidRPr="009072ED">
        <w:rPr>
          <w:lang w:eastAsia="ja-JP"/>
        </w:rPr>
        <w:t>the</w:t>
      </w:r>
      <w:r w:rsidR="00D817A8" w:rsidRPr="009072ED">
        <w:rPr>
          <w:lang w:eastAsia="ja-JP"/>
        </w:rPr>
        <w:t xml:space="preserve"> activity</w:t>
      </w:r>
      <w:r w:rsidR="00C359D5" w:rsidRPr="009072ED">
        <w:rPr>
          <w:lang w:eastAsia="ja-JP"/>
        </w:rPr>
        <w:t xml:space="preserve"> </w:t>
      </w:r>
      <w:r w:rsidR="00B24906" w:rsidRPr="009072ED">
        <w:rPr>
          <w:lang w:eastAsia="ja-JP"/>
        </w:rPr>
        <w:t xml:space="preserve">of excitable cells </w:t>
      </w:r>
      <w:r w:rsidR="00C359D5" w:rsidRPr="009072ED">
        <w:rPr>
          <w:lang w:eastAsia="ja-JP"/>
        </w:rPr>
        <w:t xml:space="preserve">in </w:t>
      </w:r>
      <w:r w:rsidR="00C359D5" w:rsidRPr="009072ED">
        <w:rPr>
          <w:i/>
          <w:lang w:eastAsia="ja-JP"/>
        </w:rPr>
        <w:t>C. elegans</w:t>
      </w:r>
      <w:r w:rsidR="00B24906" w:rsidRPr="009072ED">
        <w:rPr>
          <w:lang w:eastAsia="ja-JP"/>
        </w:rPr>
        <w:fldChar w:fldCharType="begin">
          <w:fldData xml:space="preserve">PEVuZE5vdGU+PENpdGU+PEF1dGhvcj5LZXJyPC9BdXRob3I+PFllYXI+MjAwMDwvWWVhcj48UmVj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=
</w:fldData>
        </w:fldChar>
      </w:r>
      <w:r w:rsidR="006C1709">
        <w:rPr>
          <w:lang w:eastAsia="ja-JP"/>
        </w:rPr>
        <w:instrText xml:space="preserve"> ADDIN EN.CITE </w:instrText>
      </w:r>
      <w:r w:rsidR="006C1709">
        <w:rPr>
          <w:lang w:eastAsia="ja-JP"/>
        </w:rPr>
        <w:fldChar w:fldCharType="begin">
          <w:fldData xml:space="preserve">PEVuZE5vdGU+PENpdGU+PEF1dGhvcj5LZXJyPC9BdXRob3I+PFllYXI+MjAwMDwvWWVhcj48UmVj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=
</w:fldData>
        </w:fldChar>
      </w:r>
      <w:r w:rsidR="006C1709">
        <w:rPr>
          <w:lang w:eastAsia="ja-JP"/>
        </w:rPr>
        <w:instrText xml:space="preserve"> ADDIN EN.CITE.DATA </w:instrText>
      </w:r>
      <w:r w:rsidR="006C1709">
        <w:rPr>
          <w:lang w:eastAsia="ja-JP"/>
        </w:rPr>
      </w:r>
      <w:r w:rsidR="006C1709">
        <w:rPr>
          <w:lang w:eastAsia="ja-JP"/>
        </w:rPr>
        <w:fldChar w:fldCharType="end"/>
      </w:r>
      <w:r w:rsidR="00B24906" w:rsidRPr="009072ED">
        <w:rPr>
          <w:lang w:eastAsia="ja-JP"/>
        </w:rPr>
      </w:r>
      <w:r w:rsidR="00B24906" w:rsidRPr="009072ED">
        <w:rPr>
          <w:lang w:eastAsia="ja-JP"/>
        </w:rPr>
        <w:fldChar w:fldCharType="separate"/>
      </w:r>
      <w:r w:rsidR="008F0F52">
        <w:fldChar w:fldCharType="begin"/>
      </w:r>
      <w:r w:rsidR="008F0F52">
        <w:instrText xml:space="preserve"> HYPERLINK \l "_ENREF_16" \o "Kerr, 2000 #221"</w:instrText>
      </w:r>
      <w:r w:rsidR="008F0F52">
        <w:instrText xml:space="preserve"> </w:instrText>
      </w:r>
      <w:r w:rsidR="008F0F52">
        <w:fldChar w:fldCharType="separate"/>
      </w:r>
      <w:r w:rsidR="00DB10A9" w:rsidRPr="009072ED">
        <w:rPr>
          <w:noProof/>
          <w:vertAlign w:val="superscript"/>
          <w:lang w:eastAsia="ja-JP"/>
        </w:rPr>
        <w:t>16-20</w:t>
      </w:r>
      <w:r w:rsidR="008F0F52">
        <w:rPr>
          <w:noProof/>
          <w:vertAlign w:val="superscript"/>
          <w:lang w:eastAsia="ja-JP"/>
        </w:rPr>
        <w:fldChar w:fldCharType="end"/>
      </w:r>
      <w:r w:rsidR="006623A4" w:rsidRPr="009072ED">
        <w:rPr>
          <w:noProof/>
          <w:vertAlign w:val="superscript"/>
          <w:lang w:eastAsia="ja-JP"/>
        </w:rPr>
        <w:t>,</w:t>
      </w:r>
      <w:r w:rsidR="008F0F52">
        <w:fldChar w:fldCharType="begin"/>
      </w:r>
      <w:r w:rsidR="008F0F52">
        <w:instrText xml:space="preserve"> HYPERLINK \l "_ENREF_23" \o "Akerboom, 2013 #230" </w:instrText>
      </w:r>
      <w:r w:rsidR="008F0F52">
        <w:fldChar w:fldCharType="separate"/>
      </w:r>
      <w:r w:rsidR="00DB10A9" w:rsidRPr="009072ED">
        <w:rPr>
          <w:noProof/>
          <w:vertAlign w:val="superscript"/>
          <w:lang w:eastAsia="ja-JP"/>
        </w:rPr>
        <w:t>23</w:t>
      </w:r>
      <w:r w:rsidR="008F0F52">
        <w:rPr>
          <w:noProof/>
          <w:vertAlign w:val="superscript"/>
          <w:lang w:eastAsia="ja-JP"/>
        </w:rPr>
        <w:fldChar w:fldCharType="end"/>
      </w:r>
      <w:r w:rsidR="006623A4" w:rsidRPr="009072ED">
        <w:rPr>
          <w:noProof/>
          <w:vertAlign w:val="superscript"/>
          <w:lang w:eastAsia="ja-JP"/>
        </w:rPr>
        <w:t>,</w:t>
      </w:r>
      <w:r w:rsidR="008F0F52">
        <w:fldChar w:fldCharType="begin"/>
      </w:r>
      <w:r w:rsidR="008F0F52">
        <w:instrText xml:space="preserve"> HYPERLINK \l "_ENREF_24" \o "Tian, 2009 #69" </w:instrText>
      </w:r>
      <w:r w:rsidR="008F0F52">
        <w:fldChar w:fldCharType="separate"/>
      </w:r>
      <w:r w:rsidR="00DB10A9" w:rsidRPr="009072ED">
        <w:rPr>
          <w:noProof/>
          <w:vertAlign w:val="superscript"/>
          <w:lang w:eastAsia="ja-JP"/>
        </w:rPr>
        <w:t>24</w:t>
      </w:r>
      <w:r w:rsidR="008F0F52">
        <w:rPr>
          <w:noProof/>
          <w:vertAlign w:val="superscript"/>
          <w:lang w:eastAsia="ja-JP"/>
        </w:rPr>
        <w:fldChar w:fldCharType="end"/>
      </w:r>
      <w:r w:rsidR="00B24906" w:rsidRPr="009072ED">
        <w:rPr>
          <w:lang w:eastAsia="ja-JP"/>
        </w:rPr>
        <w:fldChar w:fldCharType="end"/>
      </w:r>
      <w:r w:rsidR="00C359D5" w:rsidRPr="009072ED">
        <w:rPr>
          <w:lang w:eastAsia="ja-JP"/>
        </w:rPr>
        <w:t xml:space="preserve">. </w:t>
      </w:r>
    </w:p>
    <w:p w14:paraId="375DA378" w14:textId="29987E79" w:rsidR="00176F9C" w:rsidRPr="009072ED" w:rsidRDefault="00176F9C" w:rsidP="009072ED">
      <w:pPr>
        <w:widowControl w:val="0"/>
        <w:autoSpaceDE w:val="0"/>
        <w:autoSpaceDN w:val="0"/>
        <w:adjustRightInd w:val="0"/>
        <w:ind w:firstLine="720"/>
        <w:jc w:val="both"/>
        <w:rPr>
          <w:lang w:eastAsia="ja-JP"/>
        </w:rPr>
        <w:pPrChange w:id="50" w:author="Henrik Bringmann" w:date="2015-01-19T10:16:00Z">
          <w:pPr>
            <w:widowControl w:val="0"/>
            <w:autoSpaceDE w:val="0"/>
            <w:autoSpaceDN w:val="0"/>
            <w:adjustRightInd w:val="0"/>
            <w:spacing w:after="120"/>
            <w:ind w:firstLine="720"/>
            <w:jc w:val="both"/>
          </w:pPr>
        </w:pPrChange>
      </w:pPr>
      <w:r w:rsidRPr="009072ED">
        <w:rPr>
          <w:lang w:eastAsia="ja-JP"/>
        </w:rPr>
        <w:t>When doing long-term fluorescence imaging</w:t>
      </w:r>
      <w:r w:rsidR="006C4529" w:rsidRPr="009072ED">
        <w:rPr>
          <w:lang w:eastAsia="ja-JP"/>
        </w:rPr>
        <w:t>,</w:t>
      </w:r>
      <w:r w:rsidRPr="009072ED">
        <w:rPr>
          <w:lang w:eastAsia="ja-JP"/>
        </w:rPr>
        <w:t xml:space="preserve"> the experimenter will have to deal with several potential challenges: 1. Disturbance of behavior through excitation light: Worms are sensitive to short-wavelength fluorescence excitation light and avoid light from the violet to </w:t>
      </w:r>
      <w:r w:rsidR="00D120F9" w:rsidRPr="009072ED">
        <w:rPr>
          <w:lang w:eastAsia="ja-JP"/>
        </w:rPr>
        <w:t>blue</w:t>
      </w:r>
      <w:r w:rsidRPr="009072ED">
        <w:rPr>
          <w:lang w:eastAsia="ja-JP"/>
        </w:rPr>
        <w:t xml:space="preserve"> range</w:t>
      </w:r>
      <w:r w:rsidR="00D120F9" w:rsidRPr="009072ED">
        <w:rPr>
          <w:lang w:eastAsia="ja-JP"/>
        </w:rPr>
        <w:t xml:space="preserve"> that is used for calcium imaging</w:t>
      </w:r>
      <w:r w:rsidR="00D120F9" w:rsidRPr="009072ED">
        <w:rPr>
          <w:lang w:eastAsia="ja-JP"/>
        </w:rPr>
        <w:fldChar w:fldCharType="begin">
          <w:fldData xml:space="preserve">PEVuZE5vdGU+PENpdGU+PEF1dGhvcj5FZHdhcmRzPC9BdXRob3I+PFllYXI+MjAwODwvWWVhcj48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</w:fldData>
        </w:fldChar>
      </w:r>
      <w:r w:rsidR="006623A4" w:rsidRPr="009072ED">
        <w:rPr>
          <w:lang w:eastAsia="ja-JP"/>
        </w:rPr>
        <w:instrText xml:space="preserve"> ADDIN EN.CITE </w:instrText>
      </w:r>
      <w:r w:rsidR="006623A4" w:rsidRPr="009072ED">
        <w:rPr>
          <w:lang w:eastAsia="ja-JP"/>
        </w:rPr>
        <w:fldChar w:fldCharType="begin">
          <w:fldData xml:space="preserve">PEVuZE5vdGU+PENpdGU+PEF1dGhvcj5FZHdhcmRzPC9BdXRob3I+PFllYXI+MjAwODwvWWVhcj48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</w:fldData>
        </w:fldChar>
      </w:r>
      <w:r w:rsidR="006623A4" w:rsidRPr="009072ED">
        <w:rPr>
          <w:lang w:eastAsia="ja-JP"/>
        </w:rPr>
        <w:instrText xml:space="preserve"> ADDIN EN.CITE.DATA </w:instrText>
      </w:r>
      <w:r w:rsidR="006623A4" w:rsidRPr="009072ED">
        <w:rPr>
          <w:lang w:eastAsia="ja-JP"/>
        </w:rPr>
      </w:r>
      <w:r w:rsidR="006623A4" w:rsidRPr="009072ED">
        <w:rPr>
          <w:lang w:eastAsia="ja-JP"/>
        </w:rPr>
        <w:fldChar w:fldCharType="end"/>
      </w:r>
      <w:r w:rsidR="00D120F9" w:rsidRPr="009072ED">
        <w:rPr>
          <w:lang w:eastAsia="ja-JP"/>
        </w:rPr>
      </w:r>
      <w:r w:rsidR="00D120F9" w:rsidRPr="009072ED">
        <w:rPr>
          <w:lang w:eastAsia="ja-JP"/>
        </w:rPr>
        <w:fldChar w:fldCharType="separate"/>
      </w:r>
      <w:r w:rsidR="008F0F52">
        <w:fldChar w:fldCharType="begin"/>
      </w:r>
      <w:r w:rsidR="008F0F52">
        <w:instrText xml:space="preserve"> HYPERLINK \l "_ENREF_25" \o "Edwards, 2008 #184" </w:instrText>
      </w:r>
      <w:r w:rsidR="008F0F52">
        <w:fldChar w:fldCharType="separate"/>
      </w:r>
      <w:r w:rsidR="00DB10A9" w:rsidRPr="009072ED">
        <w:rPr>
          <w:noProof/>
          <w:vertAlign w:val="superscript"/>
          <w:lang w:eastAsia="ja-JP"/>
        </w:rPr>
        <w:t>25</w:t>
      </w:r>
      <w:r w:rsidR="008F0F52">
        <w:rPr>
          <w:noProof/>
          <w:vertAlign w:val="superscript"/>
          <w:lang w:eastAsia="ja-JP"/>
        </w:rPr>
        <w:fldChar w:fldCharType="end"/>
      </w:r>
      <w:r w:rsidR="006623A4" w:rsidRPr="009072ED">
        <w:rPr>
          <w:noProof/>
          <w:vertAlign w:val="superscript"/>
          <w:lang w:eastAsia="ja-JP"/>
        </w:rPr>
        <w:t>,</w:t>
      </w:r>
      <w:r w:rsidR="008F0F52">
        <w:fldChar w:fldCharType="begin"/>
      </w:r>
      <w:r w:rsidR="008F0F52">
        <w:instrText xml:space="preserve"> HYPERLINK \l "_ENREF_26" \o "Ward, 2008 #234" </w:instrText>
      </w:r>
      <w:r w:rsidR="008F0F52">
        <w:fldChar w:fldCharType="separate"/>
      </w:r>
      <w:r w:rsidR="00DB10A9" w:rsidRPr="009072ED">
        <w:rPr>
          <w:noProof/>
          <w:vertAlign w:val="superscript"/>
          <w:lang w:eastAsia="ja-JP"/>
        </w:rPr>
        <w:t>26</w:t>
      </w:r>
      <w:r w:rsidR="008F0F52">
        <w:rPr>
          <w:noProof/>
          <w:vertAlign w:val="superscript"/>
          <w:lang w:eastAsia="ja-JP"/>
        </w:rPr>
        <w:fldChar w:fldCharType="end"/>
      </w:r>
      <w:r w:rsidR="00D120F9" w:rsidRPr="009072ED">
        <w:rPr>
          <w:lang w:eastAsia="ja-JP"/>
        </w:rPr>
        <w:fldChar w:fldCharType="end"/>
      </w:r>
      <w:r w:rsidRPr="009072ED">
        <w:rPr>
          <w:lang w:eastAsia="ja-JP"/>
        </w:rPr>
        <w:t>. Worms respond with ei</w:t>
      </w:r>
      <w:r w:rsidR="00D120F9" w:rsidRPr="009072ED">
        <w:rPr>
          <w:lang w:eastAsia="ja-JP"/>
        </w:rPr>
        <w:t>ther a backward</w:t>
      </w:r>
      <w:r w:rsidRPr="009072ED">
        <w:rPr>
          <w:lang w:eastAsia="ja-JP"/>
        </w:rPr>
        <w:t xml:space="preserve"> or a forward escape response</w:t>
      </w:r>
      <w:r w:rsidR="00D120F9" w:rsidRPr="009072ED">
        <w:rPr>
          <w:lang w:eastAsia="ja-JP"/>
        </w:rPr>
        <w:fldChar w:fldCharType="begin">
          <w:fldData xml:space="preserve">PEVuZE5vdGU+PENpdGU+PEF1dGhvcj5XYXJkPC9BdXRob3I+PFllYXI+MjAwODwvWWVhcj48UmVj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</w:fldData>
        </w:fldChar>
      </w:r>
      <w:r w:rsidR="006623A4" w:rsidRPr="009072ED">
        <w:rPr>
          <w:lang w:eastAsia="ja-JP"/>
        </w:rPr>
        <w:instrText xml:space="preserve"> ADDIN EN.CITE </w:instrText>
      </w:r>
      <w:r w:rsidR="006623A4" w:rsidRPr="009072ED">
        <w:rPr>
          <w:lang w:eastAsia="ja-JP"/>
        </w:rPr>
        <w:fldChar w:fldCharType="begin">
          <w:fldData xml:space="preserve">PEVuZE5vdGU+PENpdGU+PEF1dGhvcj5XYXJkPC9BdXRob3I+PFllYXI+MjAwODwvWWVhcj48UmVj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</w:fldData>
        </w:fldChar>
      </w:r>
      <w:r w:rsidR="006623A4" w:rsidRPr="009072ED">
        <w:rPr>
          <w:lang w:eastAsia="ja-JP"/>
        </w:rPr>
        <w:instrText xml:space="preserve"> ADDIN EN.CITE.DATA </w:instrText>
      </w:r>
      <w:r w:rsidR="006623A4" w:rsidRPr="009072ED">
        <w:rPr>
          <w:lang w:eastAsia="ja-JP"/>
        </w:rPr>
      </w:r>
      <w:r w:rsidR="006623A4" w:rsidRPr="009072ED">
        <w:rPr>
          <w:lang w:eastAsia="ja-JP"/>
        </w:rPr>
        <w:fldChar w:fldCharType="end"/>
      </w:r>
      <w:r w:rsidR="00D120F9" w:rsidRPr="009072ED">
        <w:rPr>
          <w:lang w:eastAsia="ja-JP"/>
        </w:rPr>
      </w:r>
      <w:r w:rsidR="00D120F9" w:rsidRPr="009072ED">
        <w:rPr>
          <w:lang w:eastAsia="ja-JP"/>
        </w:rPr>
        <w:fldChar w:fldCharType="separate"/>
      </w:r>
      <w:r w:rsidR="008F0F52">
        <w:fldChar w:fldCharType="begin"/>
      </w:r>
      <w:r w:rsidR="008F0F52">
        <w:instrText xml:space="preserve"> HYPERLINK \l "_ENREF_25" \o "Edwards, 2008 #184" </w:instrText>
      </w:r>
      <w:r w:rsidR="008F0F52">
        <w:fldChar w:fldCharType="separate"/>
      </w:r>
      <w:r w:rsidR="00DB10A9" w:rsidRPr="009072ED">
        <w:rPr>
          <w:noProof/>
          <w:vertAlign w:val="superscript"/>
          <w:lang w:eastAsia="ja-JP"/>
        </w:rPr>
        <w:t>25</w:t>
      </w:r>
      <w:r w:rsidR="008F0F52">
        <w:rPr>
          <w:noProof/>
          <w:vertAlign w:val="superscript"/>
          <w:lang w:eastAsia="ja-JP"/>
        </w:rPr>
        <w:fldChar w:fldCharType="end"/>
      </w:r>
      <w:r w:rsidR="006623A4" w:rsidRPr="009072ED">
        <w:rPr>
          <w:noProof/>
          <w:vertAlign w:val="superscript"/>
          <w:lang w:eastAsia="ja-JP"/>
        </w:rPr>
        <w:t>,</w:t>
      </w:r>
      <w:r w:rsidR="008F0F52">
        <w:fldChar w:fldCharType="begin"/>
      </w:r>
      <w:r w:rsidR="008F0F52">
        <w:instrText xml:space="preserve"> HYPERLINK \l "_ENREF_26" \o "Ward, 2008 #234" </w:instrText>
      </w:r>
      <w:r w:rsidR="008F0F52">
        <w:fldChar w:fldCharType="separate"/>
      </w:r>
      <w:r w:rsidR="00DB10A9" w:rsidRPr="009072ED">
        <w:rPr>
          <w:noProof/>
          <w:vertAlign w:val="superscript"/>
          <w:lang w:eastAsia="ja-JP"/>
        </w:rPr>
        <w:t>26</w:t>
      </w:r>
      <w:r w:rsidR="008F0F52">
        <w:rPr>
          <w:noProof/>
          <w:vertAlign w:val="superscript"/>
          <w:lang w:eastAsia="ja-JP"/>
        </w:rPr>
        <w:fldChar w:fldCharType="end"/>
      </w:r>
      <w:r w:rsidR="00D120F9" w:rsidRPr="009072ED">
        <w:rPr>
          <w:lang w:eastAsia="ja-JP"/>
        </w:rPr>
        <w:fldChar w:fldCharType="end"/>
      </w:r>
      <w:r w:rsidRPr="009072ED">
        <w:rPr>
          <w:lang w:eastAsia="ja-JP"/>
        </w:rPr>
        <w:t>. Thus, the amount of light needs to be controlled. 2. Bleaching of t</w:t>
      </w:r>
      <w:r w:rsidR="00E834C8" w:rsidRPr="009072ED">
        <w:rPr>
          <w:lang w:eastAsia="ja-JP"/>
        </w:rPr>
        <w:t>he fluorescent sensor protein: O</w:t>
      </w:r>
      <w:r w:rsidRPr="009072ED">
        <w:rPr>
          <w:lang w:eastAsia="ja-JP"/>
        </w:rPr>
        <w:t xml:space="preserve">ften, </w:t>
      </w:r>
      <w:r w:rsidR="00911BD0" w:rsidRPr="009072ED">
        <w:rPr>
          <w:lang w:eastAsia="ja-JP"/>
        </w:rPr>
        <w:t>bleaching of the fluorescent protein hampers long-term imaging</w:t>
      </w:r>
      <w:r w:rsidR="009C3C47" w:rsidRPr="009072ED">
        <w:rPr>
          <w:lang w:eastAsia="ja-JP"/>
        </w:rPr>
        <w:t>. Typically</w:t>
      </w:r>
      <w:r w:rsidRPr="009072ED">
        <w:rPr>
          <w:lang w:eastAsia="ja-JP"/>
        </w:rPr>
        <w:t xml:space="preserve">, however, light intensities that are needed to observe bleaching are higher than the light intensities that cause </w:t>
      </w:r>
      <w:r w:rsidR="00911BD0" w:rsidRPr="009072ED">
        <w:rPr>
          <w:lang w:eastAsia="ja-JP"/>
        </w:rPr>
        <w:t>disturbing effects</w:t>
      </w:r>
      <w:r w:rsidRPr="009072ED">
        <w:rPr>
          <w:lang w:eastAsia="ja-JP"/>
        </w:rPr>
        <w:t xml:space="preserve"> on the behavior of the animals. Thus, bleaching is only a theoretical problem in this type of calcium ima</w:t>
      </w:r>
      <w:r w:rsidR="00B366F6" w:rsidRPr="009072ED">
        <w:rPr>
          <w:lang w:eastAsia="ja-JP"/>
        </w:rPr>
        <w:t>ging. 3. Worms inside the microchambers</w:t>
      </w:r>
      <w:r w:rsidRPr="009072ED">
        <w:rPr>
          <w:lang w:eastAsia="ja-JP"/>
        </w:rPr>
        <w:t xml:space="preserve"> are not fixed and move constantly during wake behavio</w:t>
      </w:r>
      <w:r w:rsidR="00D120F9" w:rsidRPr="009072ED">
        <w:rPr>
          <w:lang w:eastAsia="ja-JP"/>
        </w:rPr>
        <w:t>r and images may appear blurred if the worm is not immobilized.</w:t>
      </w:r>
      <w:r w:rsidRPr="009072ED">
        <w:rPr>
          <w:lang w:eastAsia="ja-JP"/>
        </w:rPr>
        <w:t xml:space="preserve"> </w:t>
      </w:r>
      <w:r w:rsidR="005258B1" w:rsidRPr="009072ED">
        <w:rPr>
          <w:lang w:eastAsia="ja-JP"/>
        </w:rPr>
        <w:t>All these challenges can be solved u</w:t>
      </w:r>
      <w:r w:rsidR="00B366F6" w:rsidRPr="009072ED">
        <w:rPr>
          <w:lang w:eastAsia="ja-JP"/>
        </w:rPr>
        <w:t>sing extremely short exposure times with low light intensity</w:t>
      </w:r>
      <w:r w:rsidRPr="009072ED">
        <w:rPr>
          <w:lang w:eastAsia="ja-JP"/>
        </w:rPr>
        <w:t xml:space="preserve">. </w:t>
      </w:r>
      <w:r w:rsidR="005258B1" w:rsidRPr="009072ED">
        <w:rPr>
          <w:lang w:eastAsia="ja-JP"/>
        </w:rPr>
        <w:t xml:space="preserve">This can be realized by using </w:t>
      </w:r>
      <w:r w:rsidRPr="009072ED">
        <w:rPr>
          <w:lang w:eastAsia="ja-JP"/>
        </w:rPr>
        <w:t xml:space="preserve">a highly sensitive </w:t>
      </w:r>
      <w:r w:rsidR="005258B1" w:rsidRPr="009072ED">
        <w:rPr>
          <w:lang w:eastAsia="ja-JP"/>
        </w:rPr>
        <w:t>EMCCD camera</w:t>
      </w:r>
      <w:r w:rsidRPr="009072ED">
        <w:rPr>
          <w:lang w:eastAsia="ja-JP"/>
        </w:rPr>
        <w:t xml:space="preserve"> with short exposure times</w:t>
      </w:r>
      <w:r w:rsidR="005258B1" w:rsidRPr="009072ED">
        <w:rPr>
          <w:lang w:eastAsia="ja-JP"/>
        </w:rPr>
        <w:t xml:space="preserve"> and external triggering of a light emitting diode (</w:t>
      </w:r>
      <w:r w:rsidRPr="009072ED">
        <w:rPr>
          <w:lang w:eastAsia="ja-JP"/>
        </w:rPr>
        <w:t>LED</w:t>
      </w:r>
      <w:r w:rsidR="005258B1" w:rsidRPr="009072ED">
        <w:rPr>
          <w:lang w:eastAsia="ja-JP"/>
        </w:rPr>
        <w:t>)</w:t>
      </w:r>
      <w:r w:rsidRPr="009072ED">
        <w:rPr>
          <w:lang w:eastAsia="ja-JP"/>
        </w:rPr>
        <w:t xml:space="preserve">. To expose the worms to the illumination light as briefly as possible (only during the exposure time of the camera) </w:t>
      </w:r>
      <w:r w:rsidR="005258B1" w:rsidRPr="009072ED">
        <w:rPr>
          <w:lang w:eastAsia="ja-JP"/>
        </w:rPr>
        <w:t xml:space="preserve">the LED is externally triggered </w:t>
      </w:r>
      <w:r w:rsidRPr="009072ED">
        <w:rPr>
          <w:lang w:eastAsia="ja-JP"/>
        </w:rPr>
        <w:t xml:space="preserve">using a </w:t>
      </w:r>
      <w:r w:rsidR="005258B1" w:rsidRPr="009072ED">
        <w:rPr>
          <w:lang w:eastAsia="ja-JP"/>
        </w:rPr>
        <w:t>transistor-transistor logic (</w:t>
      </w:r>
      <w:r w:rsidRPr="009072ED">
        <w:rPr>
          <w:lang w:eastAsia="ja-JP"/>
        </w:rPr>
        <w:t>TTL</w:t>
      </w:r>
      <w:r w:rsidR="005258B1" w:rsidRPr="009072ED">
        <w:rPr>
          <w:lang w:eastAsia="ja-JP"/>
        </w:rPr>
        <w:t>)</w:t>
      </w:r>
      <w:r w:rsidRPr="009072ED">
        <w:rPr>
          <w:lang w:eastAsia="ja-JP"/>
        </w:rPr>
        <w:t xml:space="preserve"> signal that the camera emits during exposure resulting in an illumination of the worm for precisely the time the camera chip is exposed. This also means that the EMCCD chip will be dark during data </w:t>
      </w:r>
      <w:r w:rsidRPr="009072ED">
        <w:rPr>
          <w:lang w:eastAsia="ja-JP"/>
        </w:rPr>
        <w:lastRenderedPageBreak/>
        <w:t xml:space="preserve">readout, which is optimal for readout performance of this chip. </w:t>
      </w:r>
    </w:p>
    <w:p w14:paraId="30597950" w14:textId="02ACAC9E" w:rsidR="00807AE4" w:rsidRPr="009072ED" w:rsidRDefault="00B366F6" w:rsidP="009072ED">
      <w:pPr>
        <w:widowControl w:val="0"/>
        <w:autoSpaceDE w:val="0"/>
        <w:autoSpaceDN w:val="0"/>
        <w:adjustRightInd w:val="0"/>
        <w:ind w:firstLine="720"/>
        <w:jc w:val="both"/>
        <w:rPr>
          <w:bCs/>
          <w:lang w:eastAsia="ja-JP"/>
        </w:rPr>
        <w:pPrChange w:id="51" w:author="Henrik Bringmann" w:date="2015-01-19T10:16:00Z">
          <w:pPr>
            <w:widowControl w:val="0"/>
            <w:autoSpaceDE w:val="0"/>
            <w:autoSpaceDN w:val="0"/>
            <w:adjustRightInd w:val="0"/>
            <w:spacing w:after="120"/>
            <w:ind w:firstLine="720"/>
            <w:jc w:val="both"/>
          </w:pPr>
        </w:pPrChange>
      </w:pPr>
      <w:r w:rsidRPr="009072ED">
        <w:rPr>
          <w:bCs/>
          <w:lang w:eastAsia="ja-JP"/>
        </w:rPr>
        <w:t xml:space="preserve">Previously, </w:t>
      </w:r>
      <w:r w:rsidR="00956E75" w:rsidRPr="009072ED">
        <w:rPr>
          <w:bCs/>
          <w:lang w:eastAsia="ja-JP"/>
        </w:rPr>
        <w:t>agarose micro</w:t>
      </w:r>
      <w:r w:rsidRPr="009072ED">
        <w:rPr>
          <w:bCs/>
          <w:lang w:eastAsia="ja-JP"/>
        </w:rPr>
        <w:t xml:space="preserve">chambers </w:t>
      </w:r>
      <w:r w:rsidR="008C266F" w:rsidRPr="009072ED">
        <w:rPr>
          <w:bCs/>
          <w:lang w:eastAsia="ja-JP"/>
        </w:rPr>
        <w:t xml:space="preserve">have been developed </w:t>
      </w:r>
      <w:r w:rsidRPr="009072ED">
        <w:rPr>
          <w:bCs/>
          <w:lang w:eastAsia="ja-JP"/>
        </w:rPr>
        <w:t xml:space="preserve">for long-term fluorescence imaging of </w:t>
      </w:r>
      <w:r w:rsidRPr="009072ED">
        <w:rPr>
          <w:bCs/>
          <w:i/>
          <w:lang w:eastAsia="ja-JP"/>
        </w:rPr>
        <w:t>C. elegans</w:t>
      </w:r>
      <w:r w:rsidRPr="009072ED">
        <w:rPr>
          <w:bCs/>
          <w:lang w:eastAsia="ja-JP"/>
        </w:rPr>
        <w:t xml:space="preserve"> larvae</w:t>
      </w:r>
      <w:r w:rsidR="008F0F52">
        <w:fldChar w:fldCharType="begin"/>
      </w:r>
      <w:r w:rsidR="008F0F52">
        <w:instrText xml:space="preserve"> HYPERLINK \l "_ENREF_9" \o "Bringmann, 2011 #80" </w:instrText>
      </w:r>
      <w:r w:rsidR="008F0F52">
        <w:fldChar w:fldCharType="separate"/>
      </w:r>
      <w:r w:rsidR="00DB10A9" w:rsidRPr="009072ED">
        <w:rPr>
          <w:bCs/>
          <w:lang w:eastAsia="ja-JP"/>
        </w:rPr>
        <w:fldChar w:fldCharType="begin"/>
      </w:r>
      <w:r w:rsidR="00DB10A9" w:rsidRPr="009072ED">
        <w:rPr>
          <w:bCs/>
          <w:lang w:eastAsia="ja-JP"/>
        </w:rPr>
        <w:instrText xml:space="preserve"> ADDIN EN.CITE &lt;EndNote&gt;&lt;Cite&gt;&lt;Author&gt;Bringmann&lt;/Author&gt;&lt;Year&gt;2011&lt;/Year&gt;&lt;RecNum&gt;80&lt;/RecNum&gt;&lt;DisplayText&gt;&lt;style face="superscript"&gt;9&lt;/style&gt;&lt;/DisplayText&gt;&lt;record&gt;&lt;rec-number&gt;80&lt;/rec-number&gt;&lt;foreign-keys&gt;&lt;key app="EN" db-id="0xs0frf5pswp0geeeesxftvcresfxpx95sev"&gt;80&lt;/key&gt;&lt;/foreign-keys&gt;&lt;ref-type name="Journal Article"&gt;17&lt;/ref-type&gt;&lt;contributors&gt;&lt;authors&gt;&lt;author&gt;Bringmann, H.&lt;/author&gt;&lt;/authors&gt;&lt;/contributors&gt;&lt;auth-address&gt;Max Planck Institute for Biophysical Chemistry, Am Fassberg 11, 37077 Gottingen, Germany.&lt;/auth-address&gt;&lt;titles&gt;&lt;title&gt;Agarose hydrogel microcompartments for imaging sleep- and wake-like behavior and nervous system development in Caenorhabditis elegans larvae&lt;/title&gt;&lt;secondary-title&gt;J Neurosci Methods&lt;/secondary-title&gt;&lt;/titles&gt;&lt;periodical&gt;&lt;full-title&gt;J Neurosci Methods&lt;/full-title&gt;&lt;/periodical&gt;&lt;pages&gt;78-88&lt;/pages&gt;&lt;volume&gt;201&lt;/volume&gt;&lt;number&gt;1&lt;/number&gt;&lt;edition&gt;2011/08/02&lt;/edition&gt;&lt;dates&gt;&lt;year&gt;2011&lt;/year&gt;&lt;pub-dates&gt;&lt;date&gt;Sep 30&lt;/date&gt;&lt;/pub-dates&gt;&lt;/dates&gt;&lt;isbn&gt;1872-678X (Electronic)&amp;#xD;0165-0270 (Linking)&lt;/isbn&gt;&lt;accession-num&gt;21801751&lt;/accession-num&gt;&lt;urls&gt;&lt;related-urls&gt;&lt;url&gt;&lt;style face="underline" font="default" size="100%"&gt;http://www.ncbi.nlm.nih.gov/entrez/query.fcgi?cmd=Retrieve&amp;amp;db=PubMed&amp;amp;dopt=Citation&amp;amp;list_uids=21801751&lt;/style&gt;&lt;/url&gt;&lt;/related-urls&gt;&lt;/urls&gt;&lt;electronic-resource-num&gt;&lt;style face="underline" font="default" size="100%"&gt;S0165-0270(11)00418-3 [pii]&lt;/style&gt;&lt;style face="normal" font="default" size="100%"&gt;&amp;#xD;&lt;/style&gt;&lt;style face="underline" font="default" size="100%"&gt;10.1016/j.jneumeth.2011.07.013&lt;/style&gt;&lt;/electronic-resource-num&gt;&lt;language&gt;eng&lt;/language&gt;&lt;/record&gt;&lt;/Cite&gt;&lt;/EndNote&gt;</w:instrText>
      </w:r>
      <w:r w:rsidR="00DB10A9" w:rsidRPr="009072ED">
        <w:rPr>
          <w:bCs/>
          <w:lang w:eastAsia="ja-JP"/>
        </w:rPr>
        <w:fldChar w:fldCharType="separate"/>
      </w:r>
      <w:r w:rsidR="00DB10A9" w:rsidRPr="009072ED">
        <w:rPr>
          <w:bCs/>
          <w:noProof/>
          <w:vertAlign w:val="superscript"/>
          <w:lang w:eastAsia="ja-JP"/>
        </w:rPr>
        <w:t>9</w:t>
      </w:r>
      <w:r w:rsidR="00DB10A9" w:rsidRPr="009072ED">
        <w:rPr>
          <w:bCs/>
          <w:lang w:eastAsia="ja-JP"/>
        </w:rPr>
        <w:fldChar w:fldCharType="end"/>
      </w:r>
      <w:r w:rsidR="008F0F52">
        <w:rPr>
          <w:bCs/>
          <w:lang w:eastAsia="ja-JP"/>
        </w:rPr>
        <w:fldChar w:fldCharType="end"/>
      </w:r>
      <w:r w:rsidRPr="009072ED">
        <w:rPr>
          <w:bCs/>
          <w:lang w:eastAsia="ja-JP"/>
        </w:rPr>
        <w:t xml:space="preserve">. </w:t>
      </w:r>
      <w:r w:rsidR="008C266F" w:rsidRPr="009072ED">
        <w:rPr>
          <w:bCs/>
          <w:lang w:eastAsia="ja-JP"/>
        </w:rPr>
        <w:t>Here,</w:t>
      </w:r>
      <w:r w:rsidR="00BF3B8D" w:rsidRPr="009072ED">
        <w:rPr>
          <w:bCs/>
          <w:lang w:eastAsia="ja-JP"/>
        </w:rPr>
        <w:t xml:space="preserve"> it</w:t>
      </w:r>
      <w:r w:rsidR="008C266F" w:rsidRPr="009072ED">
        <w:rPr>
          <w:bCs/>
          <w:lang w:eastAsia="ja-JP"/>
        </w:rPr>
        <w:t xml:space="preserve"> is</w:t>
      </w:r>
      <w:r w:rsidR="00911BD0" w:rsidRPr="009072ED">
        <w:rPr>
          <w:bCs/>
          <w:lang w:eastAsia="ja-JP"/>
        </w:rPr>
        <w:t xml:space="preserve"> describe</w:t>
      </w:r>
      <w:r w:rsidR="008C266F" w:rsidRPr="009072ED">
        <w:rPr>
          <w:bCs/>
          <w:lang w:eastAsia="ja-JP"/>
        </w:rPr>
        <w:t>d</w:t>
      </w:r>
      <w:r w:rsidR="00911BD0" w:rsidRPr="009072ED">
        <w:rPr>
          <w:bCs/>
          <w:lang w:eastAsia="ja-JP"/>
        </w:rPr>
        <w:t xml:space="preserve"> how </w:t>
      </w:r>
      <w:r w:rsidRPr="009072ED">
        <w:rPr>
          <w:bCs/>
          <w:lang w:eastAsia="ja-JP"/>
        </w:rPr>
        <w:t>agarose micro</w:t>
      </w:r>
      <w:r w:rsidR="00E834C8" w:rsidRPr="009072ED">
        <w:rPr>
          <w:bCs/>
          <w:lang w:eastAsia="ja-JP"/>
        </w:rPr>
        <w:t>-</w:t>
      </w:r>
      <w:r w:rsidRPr="009072ED">
        <w:rPr>
          <w:bCs/>
          <w:lang w:eastAsia="ja-JP"/>
        </w:rPr>
        <w:t xml:space="preserve">chambers can be used for </w:t>
      </w:r>
      <w:r w:rsidR="00911BD0" w:rsidRPr="009072ED">
        <w:rPr>
          <w:bCs/>
          <w:lang w:eastAsia="ja-JP"/>
        </w:rPr>
        <w:t xml:space="preserve">long-term calcium imaging for any life stage of </w:t>
      </w:r>
      <w:r w:rsidR="00911BD0" w:rsidRPr="009072ED">
        <w:rPr>
          <w:bCs/>
          <w:i/>
          <w:lang w:eastAsia="ja-JP"/>
        </w:rPr>
        <w:t>C. elegans</w:t>
      </w:r>
      <w:r w:rsidR="00A357A5" w:rsidRPr="009072ED">
        <w:rPr>
          <w:bCs/>
          <w:i/>
          <w:lang w:eastAsia="ja-JP"/>
        </w:rPr>
        <w:t xml:space="preserve">, </w:t>
      </w:r>
      <w:r w:rsidR="00A357A5" w:rsidRPr="009072ED">
        <w:rPr>
          <w:bCs/>
          <w:lang w:eastAsia="ja-JP"/>
        </w:rPr>
        <w:t>how calcium imaging can be performed,</w:t>
      </w:r>
      <w:r w:rsidR="00911BD0" w:rsidRPr="009072ED">
        <w:rPr>
          <w:bCs/>
          <w:lang w:eastAsia="ja-JP"/>
        </w:rPr>
        <w:t xml:space="preserve"> and how this </w:t>
      </w:r>
      <w:r w:rsidR="00EF0C9B" w:rsidRPr="009072ED">
        <w:rPr>
          <w:bCs/>
          <w:lang w:eastAsia="ja-JP"/>
        </w:rPr>
        <w:t xml:space="preserve">method </w:t>
      </w:r>
      <w:r w:rsidR="00911BD0" w:rsidRPr="009072ED">
        <w:rPr>
          <w:bCs/>
          <w:lang w:eastAsia="ja-JP"/>
        </w:rPr>
        <w:t xml:space="preserve">can be upscaled to assay many individual worms in parallel. </w:t>
      </w:r>
    </w:p>
    <w:p w14:paraId="57E03107" w14:textId="7985F20B" w:rsidR="00807AE4" w:rsidRPr="009072ED" w:rsidRDefault="00807AE4" w:rsidP="009072ED">
      <w:pPr>
        <w:rPr>
          <w:bCs/>
          <w:lang w:eastAsia="ja-JP"/>
        </w:rPr>
        <w:pPrChange w:id="52" w:author="Henrik Bringmann" w:date="2015-01-19T10:16:00Z">
          <w:pPr>
            <w:spacing w:after="120"/>
          </w:pPr>
        </w:pPrChange>
      </w:pPr>
      <w:del w:id="53" w:author="Henrik Bringmann" w:date="2015-01-19T10:16:00Z">
        <w:r>
          <w:rPr>
            <w:bCs/>
            <w:lang w:eastAsia="ja-JP"/>
          </w:rPr>
          <w:br w:type="page"/>
        </w:r>
      </w:del>
    </w:p>
    <w:p w14:paraId="747C1641" w14:textId="77777777" w:rsidR="003A2C2D" w:rsidRPr="009072ED" w:rsidRDefault="003A2C2D" w:rsidP="009072ED">
      <w:pPr>
        <w:widowControl w:val="0"/>
        <w:autoSpaceDE w:val="0"/>
        <w:autoSpaceDN w:val="0"/>
        <w:adjustRightInd w:val="0"/>
        <w:jc w:val="both"/>
        <w:outlineLvl w:val="0"/>
        <w:rPr>
          <w:lang w:eastAsia="ja-JP"/>
        </w:rPr>
        <w:pPrChange w:id="54" w:author="Henrik Bringmann" w:date="2015-01-19T10:16:00Z">
          <w:pPr>
            <w:widowControl w:val="0"/>
            <w:autoSpaceDE w:val="0"/>
            <w:autoSpaceDN w:val="0"/>
            <w:adjustRightInd w:val="0"/>
            <w:spacing w:after="120"/>
            <w:jc w:val="both"/>
            <w:outlineLvl w:val="0"/>
          </w:pPr>
        </w:pPrChange>
      </w:pPr>
      <w:r w:rsidRPr="009072ED">
        <w:rPr>
          <w:b/>
          <w:bCs/>
          <w:lang w:eastAsia="ja-JP"/>
        </w:rPr>
        <w:t>Protocol Text:</w:t>
      </w:r>
    </w:p>
    <w:p w14:paraId="1A139BC3" w14:textId="2E6BB7A3" w:rsidR="006A6DD4" w:rsidRPr="009072ED" w:rsidRDefault="0082437E" w:rsidP="009072ED">
      <w:pPr>
        <w:widowControl w:val="0"/>
        <w:autoSpaceDE w:val="0"/>
        <w:autoSpaceDN w:val="0"/>
        <w:adjustRightInd w:val="0"/>
        <w:spacing w:after="240"/>
        <w:jc w:val="both"/>
        <w:outlineLvl w:val="0"/>
        <w:rPr>
          <w:lang w:eastAsia="ja-JP"/>
        </w:rPr>
        <w:pPrChange w:id="55" w:author="Henrik Bringmann" w:date="2015-01-19T10:16:00Z">
          <w:pPr>
            <w:widowControl w:val="0"/>
            <w:autoSpaceDE w:val="0"/>
            <w:autoSpaceDN w:val="0"/>
            <w:adjustRightInd w:val="0"/>
            <w:spacing w:after="120"/>
            <w:jc w:val="both"/>
            <w:outlineLvl w:val="0"/>
          </w:pPr>
        </w:pPrChange>
      </w:pPr>
      <w:r w:rsidRPr="009072ED">
        <w:rPr>
          <w:b/>
          <w:bCs/>
          <w:lang w:eastAsia="ja-JP"/>
        </w:rPr>
        <w:t xml:space="preserve">1. </w:t>
      </w:r>
      <w:r w:rsidR="003A2C2D" w:rsidRPr="009072ED">
        <w:rPr>
          <w:b/>
          <w:bCs/>
          <w:lang w:eastAsia="ja-JP"/>
        </w:rPr>
        <w:t>Instruments, Culture Media and Dishes</w:t>
      </w:r>
    </w:p>
    <w:p w14:paraId="221D3EC0" w14:textId="22A39166" w:rsidR="00C00F2B" w:rsidRPr="009072ED" w:rsidRDefault="00171A43" w:rsidP="009072ED">
      <w:pPr>
        <w:widowControl w:val="0"/>
        <w:autoSpaceDE w:val="0"/>
        <w:autoSpaceDN w:val="0"/>
        <w:adjustRightInd w:val="0"/>
        <w:spacing w:after="240"/>
        <w:jc w:val="both"/>
        <w:rPr>
          <w:lang w:eastAsia="ja-JP"/>
        </w:rPr>
        <w:pPrChange w:id="56" w:author="Henrik Bringmann" w:date="2015-01-19T10:16:00Z">
          <w:pPr>
            <w:widowControl w:val="0"/>
            <w:autoSpaceDE w:val="0"/>
            <w:autoSpaceDN w:val="0"/>
            <w:adjustRightInd w:val="0"/>
            <w:spacing w:after="120"/>
            <w:jc w:val="both"/>
          </w:pPr>
        </w:pPrChange>
      </w:pPr>
      <w:r w:rsidRPr="009072ED">
        <w:rPr>
          <w:lang w:eastAsia="ja-JP"/>
        </w:rPr>
        <w:t>1.1)</w:t>
      </w:r>
      <w:del w:id="57" w:author="Henrik Bringmann" w:date="2015-01-19T10:16:00Z">
        <w:r w:rsidRPr="005B6886">
          <w:rPr>
            <w:lang w:eastAsia="ja-JP"/>
          </w:rPr>
          <w:delText xml:space="preserve"> </w:delText>
        </w:r>
        <w:r w:rsidR="00037BB5">
          <w:rPr>
            <w:lang w:eastAsia="ja-JP"/>
          </w:rPr>
          <w:delText>Microscope setup</w:delText>
        </w:r>
        <w:r w:rsidR="006A6DD4" w:rsidRPr="005B6886">
          <w:rPr>
            <w:lang w:eastAsia="ja-JP"/>
          </w:rPr>
          <w:delText>:</w:delText>
        </w:r>
      </w:del>
      <w:r w:rsidRPr="009072ED">
        <w:rPr>
          <w:lang w:eastAsia="ja-JP"/>
        </w:rPr>
        <w:t xml:space="preserve"> </w:t>
      </w:r>
      <w:r w:rsidR="00710BB1" w:rsidRPr="009072ED">
        <w:rPr>
          <w:lang w:eastAsia="ja-JP"/>
        </w:rPr>
        <w:t>U</w:t>
      </w:r>
      <w:r w:rsidR="005B6886" w:rsidRPr="009072ED">
        <w:rPr>
          <w:lang w:eastAsia="ja-JP"/>
        </w:rPr>
        <w:t>se</w:t>
      </w:r>
      <w:r w:rsidR="006A6DD4" w:rsidRPr="009072ED">
        <w:rPr>
          <w:lang w:eastAsia="ja-JP"/>
        </w:rPr>
        <w:t xml:space="preserve"> a microscope</w:t>
      </w:r>
      <w:r w:rsidR="005F2EEB" w:rsidRPr="009072ED">
        <w:rPr>
          <w:lang w:eastAsia="ja-JP"/>
        </w:rPr>
        <w:t xml:space="preserve"> that </w:t>
      </w:r>
      <w:r w:rsidR="006D054A" w:rsidRPr="009072ED">
        <w:rPr>
          <w:lang w:eastAsia="ja-JP"/>
        </w:rPr>
        <w:t>is capable of keeping</w:t>
      </w:r>
      <w:r w:rsidR="005F2EEB" w:rsidRPr="009072ED">
        <w:rPr>
          <w:lang w:eastAsia="ja-JP"/>
        </w:rPr>
        <w:t xml:space="preserve"> the </w:t>
      </w:r>
      <w:r w:rsidR="006D054A" w:rsidRPr="009072ED">
        <w:rPr>
          <w:lang w:eastAsia="ja-JP"/>
        </w:rPr>
        <w:t xml:space="preserve">sample in </w:t>
      </w:r>
      <w:r w:rsidR="00851CC2" w:rsidRPr="009072ED">
        <w:rPr>
          <w:lang w:eastAsia="ja-JP"/>
        </w:rPr>
        <w:t>focus and that is equipped with an</w:t>
      </w:r>
      <w:r w:rsidR="00710BB1" w:rsidRPr="009072ED">
        <w:rPr>
          <w:lang w:eastAsia="ja-JP"/>
        </w:rPr>
        <w:t xml:space="preserve"> automatic stage. </w:t>
      </w:r>
      <w:r w:rsidR="00776027" w:rsidRPr="009072ED">
        <w:rPr>
          <w:lang w:eastAsia="ja-JP"/>
        </w:rPr>
        <w:t>Buil</w:t>
      </w:r>
      <w:r w:rsidR="00BF3B8D" w:rsidRPr="009072ED">
        <w:rPr>
          <w:lang w:eastAsia="ja-JP"/>
        </w:rPr>
        <w:t>d</w:t>
      </w:r>
      <w:r w:rsidR="00776027" w:rsidRPr="009072ED">
        <w:rPr>
          <w:lang w:eastAsia="ja-JP"/>
        </w:rPr>
        <w:t xml:space="preserve"> a custom-made lid heater or purchase a</w:t>
      </w:r>
      <w:r w:rsidR="001F6A3B" w:rsidRPr="009072ED">
        <w:rPr>
          <w:lang w:eastAsia="ja-JP"/>
        </w:rPr>
        <w:t xml:space="preserve"> commercial solution</w:t>
      </w:r>
      <w:r w:rsidR="00776027" w:rsidRPr="009072ED">
        <w:rPr>
          <w:lang w:eastAsia="ja-JP"/>
        </w:rPr>
        <w:t xml:space="preserve">. </w:t>
      </w:r>
      <w:r w:rsidR="00C00F2B" w:rsidRPr="009072ED">
        <w:rPr>
          <w:lang w:eastAsia="ja-JP"/>
        </w:rPr>
        <w:t>Set up an LED-EMCCD camera system in which the exposure of the camera triggers LED illumination th</w:t>
      </w:r>
      <w:r w:rsidR="006C21D4" w:rsidRPr="009072ED">
        <w:rPr>
          <w:lang w:eastAsia="ja-JP"/>
        </w:rPr>
        <w:t>r</w:t>
      </w:r>
      <w:r w:rsidR="00C00F2B" w:rsidRPr="009072ED">
        <w:rPr>
          <w:lang w:eastAsia="ja-JP"/>
        </w:rPr>
        <w:t>ough a TTL signal</w:t>
      </w:r>
      <w:ins w:id="58" w:author="Henrik Bringmann" w:date="2015-01-19T10:16:00Z">
        <w:r w:rsidR="00AF0E31">
          <w:rPr>
            <w:lang w:eastAsia="ja-JP"/>
          </w:rPr>
          <w:t xml:space="preserve"> </w:t>
        </w:r>
        <w:r w:rsidR="00AF0E31" w:rsidRPr="00AF0E31">
          <w:rPr>
            <w:lang w:eastAsia="ja-JP"/>
          </w:rPr>
          <w:t>using manufacturer's instructions</w:t>
        </w:r>
      </w:ins>
      <w:r w:rsidR="00776027" w:rsidRPr="009072ED">
        <w:rPr>
          <w:lang w:eastAsia="ja-JP"/>
        </w:rPr>
        <w:t xml:space="preserve">. </w:t>
      </w:r>
    </w:p>
    <w:p w14:paraId="403BBEAF" w14:textId="46619D01" w:rsidR="00776027" w:rsidRPr="009072ED" w:rsidRDefault="00C00F2B" w:rsidP="009072ED">
      <w:pPr>
        <w:widowControl w:val="0"/>
        <w:autoSpaceDE w:val="0"/>
        <w:autoSpaceDN w:val="0"/>
        <w:adjustRightInd w:val="0"/>
        <w:spacing w:after="240"/>
        <w:jc w:val="both"/>
        <w:rPr>
          <w:lang w:eastAsia="ja-JP"/>
        </w:rPr>
        <w:pPrChange w:id="59" w:author="Henrik Bringmann" w:date="2015-01-19T10:16:00Z">
          <w:pPr>
            <w:widowControl w:val="0"/>
            <w:autoSpaceDE w:val="0"/>
            <w:autoSpaceDN w:val="0"/>
            <w:adjustRightInd w:val="0"/>
            <w:spacing w:after="120"/>
            <w:jc w:val="both"/>
          </w:pPr>
        </w:pPrChange>
      </w:pPr>
      <w:r w:rsidRPr="009072ED">
        <w:rPr>
          <w:lang w:eastAsia="ja-JP"/>
        </w:rPr>
        <w:t xml:space="preserve">Note: </w:t>
      </w:r>
      <w:r w:rsidR="00D531B0" w:rsidRPr="009072ED">
        <w:rPr>
          <w:lang w:eastAsia="ja-JP"/>
        </w:rPr>
        <w:t>See discussion for details.</w:t>
      </w:r>
    </w:p>
    <w:p w14:paraId="04C67A02" w14:textId="77777777" w:rsidR="00851CC2" w:rsidRPr="009072ED" w:rsidRDefault="00171A43" w:rsidP="009072ED">
      <w:pPr>
        <w:widowControl w:val="0"/>
        <w:autoSpaceDE w:val="0"/>
        <w:autoSpaceDN w:val="0"/>
        <w:adjustRightInd w:val="0"/>
        <w:spacing w:after="240"/>
        <w:jc w:val="both"/>
        <w:rPr>
          <w:lang w:eastAsia="ja-JP"/>
        </w:rPr>
        <w:pPrChange w:id="60" w:author="Henrik Bringmann" w:date="2015-01-19T10:16:00Z">
          <w:pPr>
            <w:widowControl w:val="0"/>
            <w:autoSpaceDE w:val="0"/>
            <w:autoSpaceDN w:val="0"/>
            <w:adjustRightInd w:val="0"/>
            <w:spacing w:after="120"/>
            <w:jc w:val="both"/>
          </w:pPr>
        </w:pPrChange>
      </w:pPr>
      <w:r w:rsidRPr="009072ED">
        <w:rPr>
          <w:lang w:eastAsia="ja-JP"/>
        </w:rPr>
        <w:t>1.</w:t>
      </w:r>
      <w:r w:rsidR="00776027" w:rsidRPr="009072ED">
        <w:rPr>
          <w:lang w:eastAsia="ja-JP"/>
        </w:rPr>
        <w:t>2</w:t>
      </w:r>
      <w:r w:rsidR="003A2C2D" w:rsidRPr="009072ED">
        <w:rPr>
          <w:lang w:eastAsia="ja-JP"/>
        </w:rPr>
        <w:t xml:space="preserve">) </w:t>
      </w:r>
      <w:r w:rsidRPr="009072ED">
        <w:rPr>
          <w:lang w:eastAsia="ja-JP"/>
        </w:rPr>
        <w:t>Polydimethylsiloxan (</w:t>
      </w:r>
      <w:r w:rsidR="006D7A9C" w:rsidRPr="009072ED">
        <w:rPr>
          <w:lang w:eastAsia="ja-JP"/>
        </w:rPr>
        <w:t>PDMS</w:t>
      </w:r>
      <w:r w:rsidRPr="009072ED">
        <w:rPr>
          <w:lang w:eastAsia="ja-JP"/>
        </w:rPr>
        <w:t>)</w:t>
      </w:r>
      <w:r w:rsidR="006D7A9C" w:rsidRPr="009072ED">
        <w:rPr>
          <w:lang w:eastAsia="ja-JP"/>
        </w:rPr>
        <w:t xml:space="preserve"> stamps</w:t>
      </w:r>
      <w:r w:rsidR="00E834C8" w:rsidRPr="009072ED">
        <w:rPr>
          <w:lang w:eastAsia="ja-JP"/>
        </w:rPr>
        <w:t>:</w:t>
      </w:r>
      <w:r w:rsidR="0059543A" w:rsidRPr="009072ED">
        <w:rPr>
          <w:lang w:eastAsia="ja-JP"/>
        </w:rPr>
        <w:t xml:space="preserve"> </w:t>
      </w:r>
    </w:p>
    <w:p w14:paraId="6ECB52FE" w14:textId="780DC434" w:rsidR="00851CC2" w:rsidRPr="009072ED" w:rsidRDefault="00851CC2" w:rsidP="009072ED">
      <w:pPr>
        <w:widowControl w:val="0"/>
        <w:autoSpaceDE w:val="0"/>
        <w:autoSpaceDN w:val="0"/>
        <w:adjustRightInd w:val="0"/>
        <w:spacing w:after="240"/>
        <w:jc w:val="both"/>
        <w:rPr>
          <w:bCs/>
          <w:lang w:eastAsia="ja-JP"/>
        </w:rPr>
        <w:pPrChange w:id="61" w:author="Henrik Bringmann" w:date="2015-01-19T10:16:00Z">
          <w:pPr>
            <w:widowControl w:val="0"/>
            <w:autoSpaceDE w:val="0"/>
            <w:autoSpaceDN w:val="0"/>
            <w:adjustRightInd w:val="0"/>
            <w:spacing w:after="120"/>
            <w:jc w:val="both"/>
          </w:pPr>
        </w:pPrChange>
      </w:pPr>
      <w:r w:rsidRPr="009072ED">
        <w:rPr>
          <w:lang w:eastAsia="ja-JP"/>
        </w:rPr>
        <w:t>1.2.1)</w:t>
      </w:r>
      <w:del w:id="62" w:author="Henrik Bringmann" w:date="2015-01-19T10:16:00Z">
        <w:r>
          <w:rPr>
            <w:lang w:eastAsia="ja-JP"/>
          </w:rPr>
          <w:delText xml:space="preserve"> Fabrication:</w:delText>
        </w:r>
      </w:del>
      <w:r w:rsidRPr="009072ED">
        <w:rPr>
          <w:lang w:eastAsia="ja-JP"/>
        </w:rPr>
        <w:t xml:space="preserve"> </w:t>
      </w:r>
      <w:r w:rsidR="00710BB1" w:rsidRPr="009072ED">
        <w:rPr>
          <w:lang w:eastAsia="ja-JP"/>
        </w:rPr>
        <w:t xml:space="preserve">Fabricate </w:t>
      </w:r>
      <w:r w:rsidR="0059543A" w:rsidRPr="009072ED">
        <w:rPr>
          <w:lang w:eastAsia="ja-JP"/>
        </w:rPr>
        <w:t xml:space="preserve">PDMS stamps </w:t>
      </w:r>
      <w:r w:rsidR="00304720" w:rsidRPr="009072ED">
        <w:rPr>
          <w:lang w:eastAsia="ja-JP"/>
        </w:rPr>
        <w:t>in</w:t>
      </w:r>
      <w:r w:rsidR="0059543A" w:rsidRPr="009072ED">
        <w:rPr>
          <w:lang w:eastAsia="ja-JP"/>
        </w:rPr>
        <w:t xml:space="preserve"> </w:t>
      </w:r>
      <w:r w:rsidR="00A04D09" w:rsidRPr="009072ED">
        <w:rPr>
          <w:lang w:eastAsia="ja-JP"/>
        </w:rPr>
        <w:t xml:space="preserve">a </w:t>
      </w:r>
      <w:r w:rsidR="00171A43" w:rsidRPr="009072ED">
        <w:rPr>
          <w:lang w:eastAsia="ja-JP"/>
        </w:rPr>
        <w:t xml:space="preserve">microfluidics </w:t>
      </w:r>
      <w:r w:rsidR="00710BB1" w:rsidRPr="009072ED">
        <w:rPr>
          <w:lang w:eastAsia="ja-JP"/>
        </w:rPr>
        <w:t>facility</w:t>
      </w:r>
      <w:r w:rsidR="0059543A" w:rsidRPr="009072ED">
        <w:rPr>
          <w:lang w:eastAsia="ja-JP"/>
        </w:rPr>
        <w:t xml:space="preserve"> </w:t>
      </w:r>
      <w:r w:rsidR="00710BB1" w:rsidRPr="009072ED">
        <w:rPr>
          <w:lang w:eastAsia="ja-JP"/>
        </w:rPr>
        <w:t>or</w:t>
      </w:r>
      <w:r w:rsidR="0059543A" w:rsidRPr="009072ED">
        <w:rPr>
          <w:lang w:eastAsia="ja-JP"/>
        </w:rPr>
        <w:t xml:space="preserve"> have the PDMS stamps produced by a commercial foundry. </w:t>
      </w:r>
      <w:r w:rsidR="001A2402" w:rsidRPr="009072ED">
        <w:rPr>
          <w:lang w:eastAsia="ja-JP"/>
        </w:rPr>
        <w:t>To use a commercial foundry,</w:t>
      </w:r>
      <w:r w:rsidR="0059543A" w:rsidRPr="009072ED">
        <w:rPr>
          <w:lang w:eastAsia="ja-JP"/>
        </w:rPr>
        <w:t xml:space="preserve"> send an autocad file to the compa</w:t>
      </w:r>
      <w:r w:rsidR="009C3C47" w:rsidRPr="009072ED">
        <w:rPr>
          <w:lang w:eastAsia="ja-JP"/>
        </w:rPr>
        <w:t xml:space="preserve">ny and specify the depth </w:t>
      </w:r>
      <w:ins w:id="63" w:author="Henrik Bringmann" w:date="2015-01-19T10:16:00Z">
        <w:r w:rsidR="00AF0E31">
          <w:rPr>
            <w:lang w:eastAsia="ja-JP"/>
          </w:rPr>
          <w:t xml:space="preserve">(15 </w:t>
        </w:r>
        <w:r w:rsidR="00AF0E31" w:rsidRPr="005B6886">
          <w:rPr>
            <w:color w:val="000000"/>
          </w:rPr>
          <w:t>μ</w:t>
        </w:r>
        <w:r w:rsidR="00AF0E31">
          <w:rPr>
            <w:lang w:eastAsia="ja-JP"/>
          </w:rPr>
          <w:t>m</w:t>
        </w:r>
        <w:r w:rsidR="0048629D">
          <w:rPr>
            <w:lang w:eastAsia="ja-JP"/>
          </w:rPr>
          <w:t>, for example</w:t>
        </w:r>
        <w:r w:rsidR="00AF0E31">
          <w:rPr>
            <w:lang w:eastAsia="ja-JP"/>
          </w:rPr>
          <w:t xml:space="preserve">) </w:t>
        </w:r>
      </w:ins>
      <w:r w:rsidR="009C3C47" w:rsidRPr="009072ED">
        <w:rPr>
          <w:lang w:eastAsia="ja-JP"/>
        </w:rPr>
        <w:t>of the</w:t>
      </w:r>
      <w:r w:rsidR="0059543A" w:rsidRPr="009072ED">
        <w:rPr>
          <w:lang w:eastAsia="ja-JP"/>
        </w:rPr>
        <w:t xml:space="preserve"> device. </w:t>
      </w:r>
      <w:r w:rsidR="001A2402" w:rsidRPr="009072ED">
        <w:rPr>
          <w:bCs/>
          <w:lang w:eastAsia="ja-JP"/>
        </w:rPr>
        <w:t xml:space="preserve">After delivery from the foundry, cut the PDMS chip into its 16 stamps using a scalpel. </w:t>
      </w:r>
    </w:p>
    <w:p w14:paraId="33149F6A" w14:textId="0C211330" w:rsidR="001A2402" w:rsidRPr="009072ED" w:rsidRDefault="00851CC2" w:rsidP="009072ED">
      <w:pPr>
        <w:widowControl w:val="0"/>
        <w:autoSpaceDE w:val="0"/>
        <w:autoSpaceDN w:val="0"/>
        <w:adjustRightInd w:val="0"/>
        <w:spacing w:after="240"/>
        <w:jc w:val="both"/>
        <w:rPr>
          <w:lang w:eastAsia="ja-JP"/>
        </w:rPr>
        <w:pPrChange w:id="64" w:author="Henrik Bringmann" w:date="2015-01-19T10:16:00Z">
          <w:pPr>
            <w:widowControl w:val="0"/>
            <w:autoSpaceDE w:val="0"/>
            <w:autoSpaceDN w:val="0"/>
            <w:adjustRightInd w:val="0"/>
            <w:spacing w:after="120"/>
            <w:jc w:val="both"/>
          </w:pPr>
        </w:pPrChange>
      </w:pPr>
      <w:r w:rsidRPr="009072ED">
        <w:rPr>
          <w:bCs/>
          <w:lang w:eastAsia="ja-JP"/>
        </w:rPr>
        <w:t>1.2.2)</w:t>
      </w:r>
      <w:del w:id="65" w:author="Henrik Bringmann" w:date="2015-01-19T10:16:00Z">
        <w:r>
          <w:rPr>
            <w:bCs/>
            <w:lang w:eastAsia="ja-JP"/>
          </w:rPr>
          <w:delText xml:space="preserve"> Bonding PDMS stamps to a handle:</w:delText>
        </w:r>
      </w:del>
      <w:r w:rsidRPr="009072ED">
        <w:rPr>
          <w:bCs/>
          <w:lang w:eastAsia="ja-JP"/>
        </w:rPr>
        <w:t xml:space="preserve"> </w:t>
      </w:r>
      <w:r w:rsidR="001A2402" w:rsidRPr="009072ED">
        <w:rPr>
          <w:bCs/>
          <w:lang w:eastAsia="ja-JP"/>
        </w:rPr>
        <w:t>Bond each individual stamp to a glass slide using air plasma. For bonding, expose both the PDMS stamp and the glass slide to air pla</w:t>
      </w:r>
      <w:r w:rsidR="00382EEA" w:rsidRPr="009072ED">
        <w:rPr>
          <w:bCs/>
          <w:lang w:eastAsia="ja-JP"/>
        </w:rPr>
        <w:t>sma for about one minute (using</w:t>
      </w:r>
      <w:r w:rsidR="001A2402" w:rsidRPr="009072ED">
        <w:rPr>
          <w:bCs/>
          <w:lang w:eastAsia="ja-JP"/>
        </w:rPr>
        <w:t xml:space="preserve"> </w:t>
      </w:r>
      <w:r w:rsidR="00382EEA" w:rsidRPr="009072ED">
        <w:rPr>
          <w:bCs/>
          <w:lang w:eastAsia="ja-JP"/>
        </w:rPr>
        <w:t xml:space="preserve">the </w:t>
      </w:r>
      <w:r w:rsidR="001A2402" w:rsidRPr="009072ED">
        <w:rPr>
          <w:bCs/>
          <w:lang w:eastAsia="ja-JP"/>
        </w:rPr>
        <w:t>high</w:t>
      </w:r>
      <w:r w:rsidR="00382EEA" w:rsidRPr="009072ED">
        <w:rPr>
          <w:bCs/>
          <w:lang w:eastAsia="ja-JP"/>
        </w:rPr>
        <w:t>est</w:t>
      </w:r>
      <w:r w:rsidR="001A2402" w:rsidRPr="009072ED">
        <w:rPr>
          <w:bCs/>
          <w:lang w:eastAsia="ja-JP"/>
        </w:rPr>
        <w:t xml:space="preserve"> </w:t>
      </w:r>
      <w:r w:rsidR="00382EEA" w:rsidRPr="009072ED">
        <w:rPr>
          <w:bCs/>
          <w:lang w:eastAsia="ja-JP"/>
        </w:rPr>
        <w:t xml:space="preserve">plasma </w:t>
      </w:r>
      <w:r w:rsidR="001A2402" w:rsidRPr="009072ED">
        <w:rPr>
          <w:bCs/>
          <w:lang w:eastAsia="ja-JP"/>
        </w:rPr>
        <w:t xml:space="preserve">settings at 0.5 mbar). </w:t>
      </w:r>
      <w:del w:id="66" w:author="Henrik Bringmann" w:date="2015-01-19T10:16:00Z">
        <w:r w:rsidR="001A2402" w:rsidRPr="005B6886">
          <w:rPr>
            <w:bCs/>
            <w:lang w:eastAsia="ja-JP"/>
          </w:rPr>
          <w:delText>The</w:delText>
        </w:r>
      </w:del>
      <w:ins w:id="67" w:author="Henrik Bringmann" w:date="2015-01-19T10:16:00Z">
        <w:r w:rsidR="00AF1A0B">
          <w:rPr>
            <w:bCs/>
            <w:lang w:eastAsia="ja-JP"/>
          </w:rPr>
          <w:t>Ensure that t</w:t>
        </w:r>
        <w:r w:rsidR="001A2402" w:rsidRPr="009072ED">
          <w:rPr>
            <w:bCs/>
            <w:lang w:eastAsia="ja-JP"/>
          </w:rPr>
          <w:t>he</w:t>
        </w:r>
      </w:ins>
      <w:r w:rsidR="001A2402" w:rsidRPr="009072ED">
        <w:rPr>
          <w:bCs/>
          <w:lang w:eastAsia="ja-JP"/>
        </w:rPr>
        <w:t xml:space="preserve"> surfaces for bonding</w:t>
      </w:r>
      <w:del w:id="68" w:author="Henrik Bringmann" w:date="2015-01-19T10:16:00Z">
        <w:r w:rsidR="001A2402" w:rsidRPr="005B6886">
          <w:rPr>
            <w:bCs/>
            <w:lang w:eastAsia="ja-JP"/>
          </w:rPr>
          <w:delText xml:space="preserve"> should</w:delText>
        </w:r>
      </w:del>
      <w:r w:rsidR="001A2402" w:rsidRPr="009072ED">
        <w:rPr>
          <w:bCs/>
          <w:lang w:eastAsia="ja-JP"/>
        </w:rPr>
        <w:t xml:space="preserve"> face upwards during plasma treatment. Then, place the PDMS stamp onto the glass slide. </w:t>
      </w:r>
    </w:p>
    <w:p w14:paraId="09DA6AF7" w14:textId="6BE9C1DF" w:rsidR="003A2C2D" w:rsidRPr="009072ED" w:rsidRDefault="003A2C2D" w:rsidP="009072ED">
      <w:pPr>
        <w:widowControl w:val="0"/>
        <w:autoSpaceDE w:val="0"/>
        <w:autoSpaceDN w:val="0"/>
        <w:adjustRightInd w:val="0"/>
        <w:spacing w:after="240"/>
        <w:jc w:val="both"/>
        <w:rPr>
          <w:lang w:eastAsia="ja-JP"/>
        </w:rPr>
        <w:pPrChange w:id="69" w:author="Henrik Bringmann" w:date="2015-01-19T10:16:00Z">
          <w:pPr>
            <w:widowControl w:val="0"/>
            <w:autoSpaceDE w:val="0"/>
            <w:autoSpaceDN w:val="0"/>
            <w:adjustRightInd w:val="0"/>
            <w:spacing w:after="120"/>
            <w:jc w:val="both"/>
          </w:pPr>
        </w:pPrChange>
      </w:pPr>
      <w:r w:rsidRPr="009072ED">
        <w:rPr>
          <w:lang w:eastAsia="ja-JP"/>
        </w:rPr>
        <w:t>1.</w:t>
      </w:r>
      <w:r w:rsidR="00776027" w:rsidRPr="009072ED">
        <w:rPr>
          <w:lang w:eastAsia="ja-JP"/>
        </w:rPr>
        <w:t>3</w:t>
      </w:r>
      <w:r w:rsidRPr="009072ED">
        <w:rPr>
          <w:lang w:eastAsia="ja-JP"/>
        </w:rPr>
        <w:t>)</w:t>
      </w:r>
      <w:del w:id="70" w:author="Henrik Bringmann" w:date="2015-01-19T10:16:00Z">
        <w:r w:rsidRPr="005B6886">
          <w:rPr>
            <w:lang w:eastAsia="ja-JP"/>
          </w:rPr>
          <w:delText xml:space="preserve"> </w:delText>
        </w:r>
        <w:r w:rsidR="00270B2E" w:rsidRPr="005B6886">
          <w:rPr>
            <w:lang w:eastAsia="ja-JP"/>
          </w:rPr>
          <w:delText>P</w:delText>
        </w:r>
        <w:r w:rsidR="006D7A9C" w:rsidRPr="005B6886">
          <w:rPr>
            <w:lang w:eastAsia="ja-JP"/>
          </w:rPr>
          <w:delText>lastic dish</w:delText>
        </w:r>
        <w:r w:rsidR="00270B2E" w:rsidRPr="005B6886">
          <w:rPr>
            <w:lang w:eastAsia="ja-JP"/>
          </w:rPr>
          <w:delText>:</w:delText>
        </w:r>
      </w:del>
      <w:r w:rsidRPr="009072ED">
        <w:rPr>
          <w:lang w:eastAsia="ja-JP"/>
        </w:rPr>
        <w:t xml:space="preserve"> </w:t>
      </w:r>
      <w:r w:rsidR="00851CC2" w:rsidRPr="009072ED">
        <w:rPr>
          <w:lang w:eastAsia="ja-JP"/>
        </w:rPr>
        <w:t>Take</w:t>
      </w:r>
      <w:r w:rsidR="005E759E" w:rsidRPr="009072ED">
        <w:rPr>
          <w:lang w:eastAsia="ja-JP"/>
        </w:rPr>
        <w:t xml:space="preserve"> a</w:t>
      </w:r>
      <w:r w:rsidR="00A634CC" w:rsidRPr="009072ED">
        <w:rPr>
          <w:lang w:eastAsia="ja-JP"/>
        </w:rPr>
        <w:t xml:space="preserve"> 3.5</w:t>
      </w:r>
      <w:r w:rsidR="00097670" w:rsidRPr="009072ED">
        <w:rPr>
          <w:lang w:eastAsia="ja-JP"/>
        </w:rPr>
        <w:t xml:space="preserve"> </w:t>
      </w:r>
      <w:r w:rsidR="00A634CC" w:rsidRPr="009072ED">
        <w:rPr>
          <w:lang w:eastAsia="ja-JP"/>
        </w:rPr>
        <w:t>cm bottom dish</w:t>
      </w:r>
      <w:r w:rsidR="00851CC2" w:rsidRPr="009072ED">
        <w:rPr>
          <w:lang w:eastAsia="ja-JP"/>
        </w:rPr>
        <w:t xml:space="preserve"> and</w:t>
      </w:r>
      <w:r w:rsidR="00A634CC" w:rsidRPr="009072ED">
        <w:rPr>
          <w:lang w:eastAsia="ja-JP"/>
        </w:rPr>
        <w:t xml:space="preserve"> </w:t>
      </w:r>
      <w:r w:rsidR="00851CC2" w:rsidRPr="009072ED">
        <w:rPr>
          <w:lang w:eastAsia="ja-JP"/>
        </w:rPr>
        <w:t>c</w:t>
      </w:r>
      <w:r w:rsidR="005E759E" w:rsidRPr="009072ED">
        <w:rPr>
          <w:lang w:eastAsia="ja-JP"/>
        </w:rPr>
        <w:t>ut out a</w:t>
      </w:r>
      <w:r w:rsidR="006110C2" w:rsidRPr="009072ED">
        <w:rPr>
          <w:lang w:eastAsia="ja-JP"/>
        </w:rPr>
        <w:t xml:space="preserve"> square area of 18 x 18</w:t>
      </w:r>
      <w:r w:rsidR="00A634CC" w:rsidRPr="009072ED">
        <w:rPr>
          <w:lang w:eastAsia="ja-JP"/>
        </w:rPr>
        <w:t xml:space="preserve"> mm </w:t>
      </w:r>
      <w:r w:rsidR="00D30431" w:rsidRPr="009072ED">
        <w:rPr>
          <w:lang w:eastAsia="ja-JP"/>
        </w:rPr>
        <w:t xml:space="preserve">from the center of the bottom of the dish </w:t>
      </w:r>
      <w:r w:rsidR="00A634CC" w:rsidRPr="009072ED">
        <w:rPr>
          <w:lang w:eastAsia="ja-JP"/>
        </w:rPr>
        <w:t xml:space="preserve">using a vertical milling machine and sharp rotary cutters. </w:t>
      </w:r>
      <w:r w:rsidR="00915772" w:rsidRPr="009072ED">
        <w:rPr>
          <w:lang w:eastAsia="ja-JP"/>
        </w:rPr>
        <w:t>Use l</w:t>
      </w:r>
      <w:r w:rsidR="00A634CC" w:rsidRPr="009072ED">
        <w:rPr>
          <w:lang w:eastAsia="ja-JP"/>
        </w:rPr>
        <w:t xml:space="preserve">ow rotation speed </w:t>
      </w:r>
      <w:r w:rsidR="00A04D09" w:rsidRPr="009072ED">
        <w:rPr>
          <w:lang w:eastAsia="ja-JP"/>
        </w:rPr>
        <w:t xml:space="preserve">of the cutter </w:t>
      </w:r>
      <w:r w:rsidR="00A634CC" w:rsidRPr="009072ED">
        <w:rPr>
          <w:lang w:eastAsia="ja-JP"/>
        </w:rPr>
        <w:t xml:space="preserve">and slow feeding to prevent the plastic from melting due to heat produced by friction. </w:t>
      </w:r>
      <w:r w:rsidR="0086503F" w:rsidRPr="009072ED">
        <w:rPr>
          <w:lang w:eastAsia="ja-JP"/>
        </w:rPr>
        <w:t xml:space="preserve">Prepare several dishes </w:t>
      </w:r>
      <w:r w:rsidR="008A69C1" w:rsidRPr="009072ED">
        <w:rPr>
          <w:lang w:eastAsia="ja-JP"/>
        </w:rPr>
        <w:t xml:space="preserve">at </w:t>
      </w:r>
      <w:r w:rsidR="0086503F" w:rsidRPr="009072ED">
        <w:rPr>
          <w:lang w:eastAsia="ja-JP"/>
        </w:rPr>
        <w:t xml:space="preserve">once. </w:t>
      </w:r>
    </w:p>
    <w:p w14:paraId="0E85D3B6" w14:textId="632F4E09" w:rsidR="00915772" w:rsidRPr="009072ED" w:rsidRDefault="00915772" w:rsidP="009072ED">
      <w:pPr>
        <w:widowControl w:val="0"/>
        <w:autoSpaceDE w:val="0"/>
        <w:autoSpaceDN w:val="0"/>
        <w:adjustRightInd w:val="0"/>
        <w:spacing w:after="240"/>
        <w:jc w:val="both"/>
        <w:rPr>
          <w:lang w:eastAsia="ja-JP"/>
        </w:rPr>
        <w:pPrChange w:id="71" w:author="Henrik Bringmann" w:date="2015-01-19T10:16:00Z">
          <w:pPr>
            <w:widowControl w:val="0"/>
            <w:autoSpaceDE w:val="0"/>
            <w:autoSpaceDN w:val="0"/>
            <w:adjustRightInd w:val="0"/>
            <w:spacing w:after="120"/>
            <w:jc w:val="both"/>
          </w:pPr>
        </w:pPrChange>
      </w:pPr>
      <w:r w:rsidRPr="009072ED">
        <w:rPr>
          <w:lang w:eastAsia="ja-JP"/>
        </w:rPr>
        <w:t>Note: The bottom dish can be reused many times after the experiment if it is cleaned after soaking in pure ethanol overnight.</w:t>
      </w:r>
    </w:p>
    <w:p w14:paraId="6F8D60D6" w14:textId="77777777" w:rsidR="00851CC2" w:rsidRPr="009072ED" w:rsidRDefault="003A2C2D" w:rsidP="009072ED">
      <w:pPr>
        <w:widowControl w:val="0"/>
        <w:autoSpaceDE w:val="0"/>
        <w:autoSpaceDN w:val="0"/>
        <w:adjustRightInd w:val="0"/>
        <w:spacing w:after="240"/>
        <w:jc w:val="both"/>
        <w:rPr>
          <w:lang w:eastAsia="ja-JP"/>
        </w:rPr>
        <w:pPrChange w:id="72" w:author="Henrik Bringmann" w:date="2015-01-19T10:16:00Z">
          <w:pPr>
            <w:widowControl w:val="0"/>
            <w:autoSpaceDE w:val="0"/>
            <w:autoSpaceDN w:val="0"/>
            <w:adjustRightInd w:val="0"/>
            <w:spacing w:after="120"/>
            <w:jc w:val="both"/>
          </w:pPr>
        </w:pPrChange>
      </w:pPr>
      <w:r w:rsidRPr="009072ED">
        <w:rPr>
          <w:lang w:eastAsia="ja-JP"/>
        </w:rPr>
        <w:t>1.</w:t>
      </w:r>
      <w:r w:rsidR="00776027" w:rsidRPr="009072ED">
        <w:rPr>
          <w:lang w:eastAsia="ja-JP"/>
        </w:rPr>
        <w:t>4</w:t>
      </w:r>
      <w:r w:rsidRPr="009072ED">
        <w:rPr>
          <w:lang w:eastAsia="ja-JP"/>
        </w:rPr>
        <w:t xml:space="preserve">) </w:t>
      </w:r>
      <w:r w:rsidR="00270B2E" w:rsidRPr="009072ED">
        <w:rPr>
          <w:lang w:eastAsia="ja-JP"/>
        </w:rPr>
        <w:t>A</w:t>
      </w:r>
      <w:r w:rsidR="00D07FDE" w:rsidRPr="009072ED">
        <w:rPr>
          <w:lang w:eastAsia="ja-JP"/>
        </w:rPr>
        <w:t>garose</w:t>
      </w:r>
      <w:r w:rsidR="00270B2E" w:rsidRPr="009072ED">
        <w:rPr>
          <w:lang w:eastAsia="ja-JP"/>
        </w:rPr>
        <w:t>:</w:t>
      </w:r>
      <w:r w:rsidR="00C1648C" w:rsidRPr="009072ED">
        <w:rPr>
          <w:lang w:eastAsia="ja-JP"/>
        </w:rPr>
        <w:t xml:space="preserve"> </w:t>
      </w:r>
    </w:p>
    <w:p w14:paraId="708CAF14" w14:textId="01BF7303" w:rsidR="00851CC2" w:rsidRPr="009072ED" w:rsidRDefault="00851CC2" w:rsidP="009072ED">
      <w:pPr>
        <w:widowControl w:val="0"/>
        <w:autoSpaceDE w:val="0"/>
        <w:autoSpaceDN w:val="0"/>
        <w:adjustRightInd w:val="0"/>
        <w:spacing w:after="240"/>
        <w:jc w:val="both"/>
        <w:rPr>
          <w:lang w:eastAsia="ja-JP"/>
        </w:rPr>
        <w:pPrChange w:id="73" w:author="Henrik Bringmann" w:date="2015-01-19T10:16:00Z">
          <w:pPr>
            <w:widowControl w:val="0"/>
            <w:autoSpaceDE w:val="0"/>
            <w:autoSpaceDN w:val="0"/>
            <w:adjustRightInd w:val="0"/>
            <w:spacing w:after="120"/>
            <w:jc w:val="both"/>
          </w:pPr>
        </w:pPrChange>
      </w:pPr>
      <w:r w:rsidRPr="009072ED">
        <w:rPr>
          <w:lang w:eastAsia="ja-JP"/>
        </w:rPr>
        <w:t>1.4.1)</w:t>
      </w:r>
      <w:del w:id="74" w:author="Henrik Bringmann" w:date="2015-01-19T10:16:00Z">
        <w:r>
          <w:rPr>
            <w:lang w:eastAsia="ja-JP"/>
          </w:rPr>
          <w:delText xml:space="preserve"> Agarose stock preparation:</w:delText>
        </w:r>
      </w:del>
      <w:r w:rsidRPr="009072ED">
        <w:rPr>
          <w:lang w:eastAsia="ja-JP"/>
        </w:rPr>
        <w:t xml:space="preserve"> </w:t>
      </w:r>
      <w:r w:rsidR="00E834C8" w:rsidRPr="009072ED">
        <w:rPr>
          <w:lang w:eastAsia="ja-JP"/>
        </w:rPr>
        <w:t>D</w:t>
      </w:r>
      <w:r w:rsidR="00C1648C" w:rsidRPr="009072ED">
        <w:rPr>
          <w:lang w:eastAsia="ja-JP"/>
        </w:rPr>
        <w:t>issolve 3</w:t>
      </w:r>
      <w:r w:rsidR="003C4097" w:rsidRPr="009072ED">
        <w:rPr>
          <w:lang w:eastAsia="ja-JP"/>
        </w:rPr>
        <w:t xml:space="preserve"> </w:t>
      </w:r>
      <w:r w:rsidR="00C1648C" w:rsidRPr="009072ED">
        <w:rPr>
          <w:lang w:eastAsia="ja-JP"/>
        </w:rPr>
        <w:t>g high-melting point agarose</w:t>
      </w:r>
      <w:r w:rsidR="00CE48BC" w:rsidRPr="009072ED">
        <w:rPr>
          <w:lang w:eastAsia="ja-JP"/>
        </w:rPr>
        <w:t xml:space="preserve"> in 100 ml S-Basal</w:t>
      </w:r>
      <w:r w:rsidR="00D958FB" w:rsidRPr="009072ED">
        <w:rPr>
          <w:lang w:eastAsia="ja-JP"/>
        </w:rPr>
        <w:t xml:space="preserve"> </w:t>
      </w:r>
      <w:r w:rsidR="00FC4065" w:rsidRPr="009072ED">
        <w:rPr>
          <w:lang w:eastAsia="ja-JP"/>
        </w:rPr>
        <w:t>(</w:t>
      </w:r>
      <w:r w:rsidR="00D958FB" w:rsidRPr="009072ED">
        <w:rPr>
          <w:lang w:eastAsia="ja-JP"/>
        </w:rPr>
        <w:t>5.85</w:t>
      </w:r>
      <w:r w:rsidR="00E834C8" w:rsidRPr="009072ED">
        <w:rPr>
          <w:lang w:eastAsia="ja-JP"/>
        </w:rPr>
        <w:t xml:space="preserve"> </w:t>
      </w:r>
      <w:r w:rsidR="00D958FB" w:rsidRPr="009072ED">
        <w:rPr>
          <w:lang w:eastAsia="ja-JP"/>
        </w:rPr>
        <w:t>g NaCl, 1</w:t>
      </w:r>
      <w:r w:rsidR="00E834C8" w:rsidRPr="009072ED">
        <w:rPr>
          <w:lang w:eastAsia="ja-JP"/>
        </w:rPr>
        <w:t xml:space="preserve"> </w:t>
      </w:r>
      <w:r w:rsidR="00D958FB" w:rsidRPr="009072ED">
        <w:rPr>
          <w:lang w:eastAsia="ja-JP"/>
        </w:rPr>
        <w:t>g K</w:t>
      </w:r>
      <w:r w:rsidR="00D958FB" w:rsidRPr="009072ED">
        <w:rPr>
          <w:vertAlign w:val="subscript"/>
          <w:lang w:eastAsia="ja-JP"/>
        </w:rPr>
        <w:t>2</w:t>
      </w:r>
      <w:r w:rsidR="00D958FB" w:rsidRPr="009072ED">
        <w:rPr>
          <w:lang w:eastAsia="ja-JP"/>
        </w:rPr>
        <w:t>HPO</w:t>
      </w:r>
      <w:r w:rsidR="00D958FB" w:rsidRPr="009072ED">
        <w:rPr>
          <w:vertAlign w:val="subscript"/>
          <w:lang w:eastAsia="ja-JP"/>
        </w:rPr>
        <w:t>4</w:t>
      </w:r>
      <w:r w:rsidR="00D958FB" w:rsidRPr="009072ED">
        <w:rPr>
          <w:lang w:eastAsia="ja-JP"/>
        </w:rPr>
        <w:t>, 6</w:t>
      </w:r>
      <w:r w:rsidR="00E834C8" w:rsidRPr="009072ED">
        <w:rPr>
          <w:lang w:eastAsia="ja-JP"/>
        </w:rPr>
        <w:t xml:space="preserve"> </w:t>
      </w:r>
      <w:r w:rsidR="00D958FB" w:rsidRPr="009072ED">
        <w:rPr>
          <w:lang w:eastAsia="ja-JP"/>
        </w:rPr>
        <w:t>g KH</w:t>
      </w:r>
      <w:r w:rsidR="00D958FB" w:rsidRPr="009072ED">
        <w:rPr>
          <w:vertAlign w:val="subscript"/>
          <w:lang w:eastAsia="ja-JP"/>
        </w:rPr>
        <w:t>2</w:t>
      </w:r>
      <w:r w:rsidR="00D958FB" w:rsidRPr="009072ED">
        <w:rPr>
          <w:lang w:eastAsia="ja-JP"/>
        </w:rPr>
        <w:t>PO</w:t>
      </w:r>
      <w:r w:rsidR="00D958FB" w:rsidRPr="009072ED">
        <w:rPr>
          <w:vertAlign w:val="subscript"/>
          <w:lang w:eastAsia="ja-JP"/>
        </w:rPr>
        <w:t>4</w:t>
      </w:r>
      <w:r w:rsidR="00D958FB" w:rsidRPr="009072ED">
        <w:rPr>
          <w:lang w:eastAsia="ja-JP"/>
        </w:rPr>
        <w:t>, 1</w:t>
      </w:r>
      <w:r w:rsidR="00E834C8" w:rsidRPr="009072ED">
        <w:rPr>
          <w:lang w:eastAsia="ja-JP"/>
        </w:rPr>
        <w:t xml:space="preserve"> </w:t>
      </w:r>
      <w:r w:rsidR="00D958FB" w:rsidRPr="009072ED">
        <w:rPr>
          <w:lang w:eastAsia="ja-JP"/>
        </w:rPr>
        <w:t>ml cholesterol (5</w:t>
      </w:r>
      <w:r w:rsidR="00E834C8" w:rsidRPr="009072ED">
        <w:rPr>
          <w:lang w:eastAsia="ja-JP"/>
        </w:rPr>
        <w:t xml:space="preserve"> </w:t>
      </w:r>
      <w:r w:rsidR="00D958FB" w:rsidRPr="009072ED">
        <w:rPr>
          <w:lang w:eastAsia="ja-JP"/>
        </w:rPr>
        <w:t>mg/ml in ethanol), H</w:t>
      </w:r>
      <w:r w:rsidR="00D958FB" w:rsidRPr="009072ED">
        <w:rPr>
          <w:vertAlign w:val="subscript"/>
          <w:lang w:eastAsia="ja-JP"/>
        </w:rPr>
        <w:t>2</w:t>
      </w:r>
      <w:r w:rsidR="00D958FB" w:rsidRPr="009072ED">
        <w:rPr>
          <w:lang w:eastAsia="ja-JP"/>
        </w:rPr>
        <w:t>O to 1 lit</w:t>
      </w:r>
      <w:r w:rsidR="00E834C8" w:rsidRPr="009072ED">
        <w:rPr>
          <w:lang w:eastAsia="ja-JP"/>
        </w:rPr>
        <w:t>er</w:t>
      </w:r>
      <w:r w:rsidR="00D958FB" w:rsidRPr="009072ED">
        <w:rPr>
          <w:lang w:eastAsia="ja-JP"/>
        </w:rPr>
        <w:t>, sterilize by autoclaving</w:t>
      </w:r>
      <w:r w:rsidR="00FC4065" w:rsidRPr="009072ED">
        <w:rPr>
          <w:lang w:eastAsia="ja-JP"/>
        </w:rPr>
        <w:t xml:space="preserve">) by boiling. </w:t>
      </w:r>
      <w:r w:rsidR="00B04D31" w:rsidRPr="009072ED">
        <w:rPr>
          <w:lang w:eastAsia="ja-JP"/>
        </w:rPr>
        <w:t>Make a</w:t>
      </w:r>
      <w:r w:rsidR="00C1648C" w:rsidRPr="009072ED">
        <w:rPr>
          <w:lang w:eastAsia="ja-JP"/>
        </w:rPr>
        <w:t>liquot</w:t>
      </w:r>
      <w:r w:rsidR="00B04D31" w:rsidRPr="009072ED">
        <w:rPr>
          <w:lang w:eastAsia="ja-JP"/>
        </w:rPr>
        <w:t>s of the</w:t>
      </w:r>
      <w:r w:rsidR="00C1648C" w:rsidRPr="009072ED">
        <w:rPr>
          <w:lang w:eastAsia="ja-JP"/>
        </w:rPr>
        <w:t xml:space="preserve"> </w:t>
      </w:r>
      <w:r w:rsidR="00513CAE" w:rsidRPr="009072ED">
        <w:rPr>
          <w:lang w:eastAsia="ja-JP"/>
        </w:rPr>
        <w:t xml:space="preserve">dissolved agarose </w:t>
      </w:r>
      <w:r w:rsidR="00B04D31" w:rsidRPr="009072ED">
        <w:rPr>
          <w:lang w:eastAsia="ja-JP"/>
        </w:rPr>
        <w:t xml:space="preserve">in </w:t>
      </w:r>
      <w:r w:rsidR="00C1648C" w:rsidRPr="009072ED">
        <w:rPr>
          <w:lang w:eastAsia="ja-JP"/>
        </w:rPr>
        <w:t>2</w:t>
      </w:r>
      <w:r w:rsidR="00B04D31" w:rsidRPr="009072ED">
        <w:rPr>
          <w:lang w:eastAsia="ja-JP"/>
        </w:rPr>
        <w:t xml:space="preserve"> </w:t>
      </w:r>
      <w:r w:rsidR="00C1648C" w:rsidRPr="009072ED">
        <w:rPr>
          <w:lang w:eastAsia="ja-JP"/>
        </w:rPr>
        <w:t xml:space="preserve">ml Eppendorf tubes and store. </w:t>
      </w:r>
      <w:r w:rsidRPr="009072ED">
        <w:rPr>
          <w:lang w:eastAsia="ja-JP"/>
        </w:rPr>
        <w:t>Also, prepare a batch of low-melting point agarose exactly the same way as the high</w:t>
      </w:r>
      <w:r w:rsidR="003D6DCF" w:rsidRPr="009072ED">
        <w:rPr>
          <w:lang w:eastAsia="ja-JP"/>
        </w:rPr>
        <w:t>-</w:t>
      </w:r>
      <w:r w:rsidRPr="009072ED">
        <w:rPr>
          <w:lang w:eastAsia="ja-JP"/>
        </w:rPr>
        <w:t xml:space="preserve">melting </w:t>
      </w:r>
      <w:r w:rsidR="003D6DCF" w:rsidRPr="009072ED">
        <w:rPr>
          <w:lang w:eastAsia="ja-JP"/>
        </w:rPr>
        <w:t xml:space="preserve">point </w:t>
      </w:r>
      <w:r w:rsidRPr="009072ED">
        <w:rPr>
          <w:lang w:eastAsia="ja-JP"/>
        </w:rPr>
        <w:t>agarose.</w:t>
      </w:r>
    </w:p>
    <w:p w14:paraId="2B4BA1CE" w14:textId="28ABFC41" w:rsidR="00C1648C" w:rsidRPr="009072ED" w:rsidRDefault="00851CC2" w:rsidP="009072ED">
      <w:pPr>
        <w:widowControl w:val="0"/>
        <w:autoSpaceDE w:val="0"/>
        <w:autoSpaceDN w:val="0"/>
        <w:adjustRightInd w:val="0"/>
        <w:spacing w:after="240"/>
        <w:jc w:val="both"/>
        <w:rPr>
          <w:lang w:eastAsia="ja-JP"/>
        </w:rPr>
        <w:pPrChange w:id="75" w:author="Henrik Bringmann" w:date="2015-01-19T10:16:00Z">
          <w:pPr>
            <w:widowControl w:val="0"/>
            <w:autoSpaceDE w:val="0"/>
            <w:autoSpaceDN w:val="0"/>
            <w:adjustRightInd w:val="0"/>
            <w:spacing w:after="120"/>
            <w:jc w:val="both"/>
          </w:pPr>
        </w:pPrChange>
      </w:pPr>
      <w:r w:rsidRPr="009072ED">
        <w:rPr>
          <w:lang w:eastAsia="ja-JP"/>
        </w:rPr>
        <w:t>1.4.2)</w:t>
      </w:r>
      <w:del w:id="76" w:author="Henrik Bringmann" w:date="2015-01-19T10:16:00Z">
        <w:r>
          <w:rPr>
            <w:lang w:eastAsia="ja-JP"/>
          </w:rPr>
          <w:delText xml:space="preserve"> Agarose melting:</w:delText>
        </w:r>
      </w:del>
      <w:r w:rsidRPr="009072ED">
        <w:rPr>
          <w:lang w:eastAsia="ja-JP"/>
        </w:rPr>
        <w:t xml:space="preserve"> </w:t>
      </w:r>
      <w:r w:rsidR="00C1648C" w:rsidRPr="009072ED">
        <w:rPr>
          <w:lang w:eastAsia="ja-JP"/>
        </w:rPr>
        <w:t xml:space="preserve">Prior to use, place 3 aliquots </w:t>
      </w:r>
      <w:r w:rsidR="00FD3294" w:rsidRPr="009072ED">
        <w:rPr>
          <w:lang w:eastAsia="ja-JP"/>
        </w:rPr>
        <w:t xml:space="preserve">of high-melting point agarose </w:t>
      </w:r>
      <w:r w:rsidR="00C1648C" w:rsidRPr="009072ED">
        <w:rPr>
          <w:lang w:eastAsia="ja-JP"/>
        </w:rPr>
        <w:t>onto a heating block at 95-98</w:t>
      </w:r>
      <w:r w:rsidR="00B04D31" w:rsidRPr="009072ED">
        <w:rPr>
          <w:color w:val="000000"/>
        </w:rPr>
        <w:t>°</w:t>
      </w:r>
      <w:r w:rsidR="00C1648C" w:rsidRPr="009072ED">
        <w:rPr>
          <w:lang w:eastAsia="ja-JP"/>
        </w:rPr>
        <w:t xml:space="preserve">C. </w:t>
      </w:r>
      <w:r w:rsidR="00B067A5" w:rsidRPr="009072ED">
        <w:rPr>
          <w:lang w:eastAsia="ja-JP"/>
        </w:rPr>
        <w:t xml:space="preserve">Prior to use, place one aliquot </w:t>
      </w:r>
      <w:r w:rsidR="00FD3294" w:rsidRPr="009072ED">
        <w:rPr>
          <w:lang w:eastAsia="ja-JP"/>
        </w:rPr>
        <w:t xml:space="preserve">of low-melting point agarose </w:t>
      </w:r>
      <w:r w:rsidR="00B067A5" w:rsidRPr="009072ED">
        <w:rPr>
          <w:lang w:eastAsia="ja-JP"/>
        </w:rPr>
        <w:t>onto a heating block at 95-98</w:t>
      </w:r>
      <w:r w:rsidR="00B067A5" w:rsidRPr="009072ED">
        <w:rPr>
          <w:color w:val="000000"/>
        </w:rPr>
        <w:t>°</w:t>
      </w:r>
      <w:r w:rsidR="00B067A5" w:rsidRPr="009072ED">
        <w:rPr>
          <w:lang w:eastAsia="ja-JP"/>
        </w:rPr>
        <w:t>C until it has melted and then onto a heating block at 30-35</w:t>
      </w:r>
      <w:r w:rsidR="00B067A5" w:rsidRPr="009072ED">
        <w:rPr>
          <w:color w:val="000000"/>
        </w:rPr>
        <w:t>°</w:t>
      </w:r>
      <w:r w:rsidR="00B067A5" w:rsidRPr="009072ED">
        <w:rPr>
          <w:lang w:eastAsia="ja-JP"/>
        </w:rPr>
        <w:t>C.</w:t>
      </w:r>
    </w:p>
    <w:p w14:paraId="755822B8" w14:textId="2E352A14" w:rsidR="00D07FDE" w:rsidRPr="009072ED" w:rsidRDefault="003A2C2D" w:rsidP="009072ED">
      <w:pPr>
        <w:widowControl w:val="0"/>
        <w:autoSpaceDE w:val="0"/>
        <w:autoSpaceDN w:val="0"/>
        <w:adjustRightInd w:val="0"/>
        <w:spacing w:after="240"/>
        <w:jc w:val="both"/>
        <w:outlineLvl w:val="0"/>
        <w:rPr>
          <w:b/>
          <w:bCs/>
          <w:lang w:eastAsia="ja-JP"/>
        </w:rPr>
        <w:pPrChange w:id="77" w:author="Henrik Bringmann" w:date="2015-01-19T10:16:00Z">
          <w:pPr>
            <w:widowControl w:val="0"/>
            <w:autoSpaceDE w:val="0"/>
            <w:autoSpaceDN w:val="0"/>
            <w:adjustRightInd w:val="0"/>
            <w:spacing w:after="120"/>
            <w:jc w:val="both"/>
            <w:outlineLvl w:val="0"/>
          </w:pPr>
        </w:pPrChange>
      </w:pPr>
      <w:r w:rsidRPr="009072ED">
        <w:rPr>
          <w:b/>
          <w:lang w:eastAsia="ja-JP"/>
        </w:rPr>
        <w:t xml:space="preserve">2. </w:t>
      </w:r>
      <w:r w:rsidR="00173E26" w:rsidRPr="009072ED">
        <w:rPr>
          <w:b/>
          <w:bCs/>
          <w:lang w:eastAsia="ja-JP"/>
        </w:rPr>
        <w:t>Selection of Animals</w:t>
      </w:r>
    </w:p>
    <w:p w14:paraId="48ABD295" w14:textId="0C93A5AC" w:rsidR="004D370B" w:rsidRPr="009072ED" w:rsidRDefault="003A2C2D" w:rsidP="009072ED">
      <w:pPr>
        <w:widowControl w:val="0"/>
        <w:autoSpaceDE w:val="0"/>
        <w:autoSpaceDN w:val="0"/>
        <w:adjustRightInd w:val="0"/>
        <w:spacing w:after="240"/>
        <w:jc w:val="both"/>
        <w:rPr>
          <w:lang w:eastAsia="ja-JP"/>
        </w:rPr>
        <w:pPrChange w:id="78" w:author="Henrik Bringmann" w:date="2015-01-19T10:16:00Z">
          <w:pPr>
            <w:widowControl w:val="0"/>
            <w:autoSpaceDE w:val="0"/>
            <w:autoSpaceDN w:val="0"/>
            <w:adjustRightInd w:val="0"/>
            <w:spacing w:after="120"/>
            <w:jc w:val="both"/>
          </w:pPr>
        </w:pPrChange>
      </w:pPr>
      <w:r w:rsidRPr="009072ED">
        <w:rPr>
          <w:lang w:eastAsia="ja-JP"/>
        </w:rPr>
        <w:lastRenderedPageBreak/>
        <w:t xml:space="preserve">2.1) </w:t>
      </w:r>
      <w:r w:rsidR="00D07FDE" w:rsidRPr="009072ED">
        <w:rPr>
          <w:lang w:eastAsia="ja-JP"/>
        </w:rPr>
        <w:t xml:space="preserve">Grow worms at a low density </w:t>
      </w:r>
      <w:r w:rsidR="005B122C" w:rsidRPr="009072ED">
        <w:rPr>
          <w:lang w:eastAsia="ja-JP"/>
        </w:rPr>
        <w:t xml:space="preserve">on seeded NGM plates </w:t>
      </w:r>
      <w:r w:rsidR="006F2000" w:rsidRPr="009072ED">
        <w:rPr>
          <w:lang w:eastAsia="ja-JP"/>
        </w:rPr>
        <w:t>to obtain clean animals</w:t>
      </w:r>
      <w:r w:rsidR="00D07FDE" w:rsidRPr="009072ED">
        <w:rPr>
          <w:lang w:eastAsia="ja-JP"/>
        </w:rPr>
        <w:t xml:space="preserve">. </w:t>
      </w:r>
      <w:r w:rsidR="004D370B" w:rsidRPr="009072ED">
        <w:rPr>
          <w:lang w:eastAsia="ja-JP"/>
        </w:rPr>
        <w:t>Make sure that there is plenty of food and only few animals on the plate.</w:t>
      </w:r>
    </w:p>
    <w:p w14:paraId="6BA03AA5" w14:textId="5770763A" w:rsidR="004D370B" w:rsidRPr="009072ED" w:rsidRDefault="003A2C2D" w:rsidP="009072ED">
      <w:pPr>
        <w:widowControl w:val="0"/>
        <w:autoSpaceDE w:val="0"/>
        <w:autoSpaceDN w:val="0"/>
        <w:adjustRightInd w:val="0"/>
        <w:spacing w:after="240"/>
        <w:jc w:val="both"/>
        <w:rPr>
          <w:lang w:eastAsia="ja-JP"/>
        </w:rPr>
        <w:pPrChange w:id="79" w:author="Henrik Bringmann" w:date="2015-01-19T10:16:00Z">
          <w:pPr>
            <w:widowControl w:val="0"/>
            <w:autoSpaceDE w:val="0"/>
            <w:autoSpaceDN w:val="0"/>
            <w:adjustRightInd w:val="0"/>
            <w:spacing w:after="120"/>
            <w:jc w:val="both"/>
          </w:pPr>
        </w:pPrChange>
      </w:pPr>
      <w:r w:rsidRPr="009072ED">
        <w:rPr>
          <w:lang w:eastAsia="ja-JP"/>
        </w:rPr>
        <w:t xml:space="preserve">2.2) </w:t>
      </w:r>
      <w:r w:rsidR="006657B3" w:rsidRPr="009072ED">
        <w:rPr>
          <w:lang w:eastAsia="ja-JP"/>
        </w:rPr>
        <w:t>For imaging L1 larvae, t</w:t>
      </w:r>
      <w:r w:rsidR="00396C46" w:rsidRPr="009072ED">
        <w:rPr>
          <w:lang w:eastAsia="ja-JP"/>
        </w:rPr>
        <w:t xml:space="preserve">ransfer </w:t>
      </w:r>
      <w:r w:rsidR="005E5A8D" w:rsidRPr="009072ED">
        <w:rPr>
          <w:lang w:eastAsia="ja-JP"/>
        </w:rPr>
        <w:t xml:space="preserve">about 30 </w:t>
      </w:r>
      <w:r w:rsidR="00396C46" w:rsidRPr="009072ED">
        <w:rPr>
          <w:lang w:eastAsia="ja-JP"/>
        </w:rPr>
        <w:t xml:space="preserve">eggs containing embryos at the pretzel stage </w:t>
      </w:r>
      <w:r w:rsidR="003A05EE" w:rsidRPr="009072ED">
        <w:rPr>
          <w:lang w:eastAsia="ja-JP"/>
        </w:rPr>
        <w:t>onto a fresh seeded NGM plate</w:t>
      </w:r>
      <w:r w:rsidR="005E5A8D" w:rsidRPr="009072ED">
        <w:rPr>
          <w:lang w:eastAsia="ja-JP"/>
        </w:rPr>
        <w:t xml:space="preserve">. </w:t>
      </w:r>
      <w:r w:rsidR="00173E26" w:rsidRPr="009072ED">
        <w:rPr>
          <w:lang w:eastAsia="ja-JP"/>
        </w:rPr>
        <w:t xml:space="preserve">For transferring </w:t>
      </w:r>
      <w:r w:rsidR="006657B3" w:rsidRPr="009072ED">
        <w:rPr>
          <w:lang w:eastAsia="ja-JP"/>
        </w:rPr>
        <w:t xml:space="preserve">later </w:t>
      </w:r>
      <w:r w:rsidR="00173E26" w:rsidRPr="009072ED">
        <w:rPr>
          <w:lang w:eastAsia="ja-JP"/>
        </w:rPr>
        <w:t xml:space="preserve">larval </w:t>
      </w:r>
      <w:r w:rsidR="006657B3" w:rsidRPr="009072ED">
        <w:rPr>
          <w:lang w:eastAsia="ja-JP"/>
        </w:rPr>
        <w:t xml:space="preserve">stages </w:t>
      </w:r>
      <w:r w:rsidR="00173E26" w:rsidRPr="009072ED">
        <w:rPr>
          <w:lang w:eastAsia="ja-JP"/>
        </w:rPr>
        <w:t xml:space="preserve">or adult </w:t>
      </w:r>
      <w:r w:rsidR="00173E26" w:rsidRPr="009072ED">
        <w:rPr>
          <w:i/>
          <w:lang w:eastAsia="ja-JP"/>
        </w:rPr>
        <w:t>C. elegans</w:t>
      </w:r>
      <w:ins w:id="80" w:author="Henrik Bringmann" w:date="2015-01-19T10:16:00Z">
        <w:r w:rsidR="00AF1A0B">
          <w:rPr>
            <w:i/>
            <w:lang w:eastAsia="ja-JP"/>
          </w:rPr>
          <w:t>,</w:t>
        </w:r>
      </w:ins>
      <w:r w:rsidR="00173E26" w:rsidRPr="009072ED">
        <w:rPr>
          <w:lang w:eastAsia="ja-JP"/>
        </w:rPr>
        <w:t xml:space="preserve"> transfer about 30 worms onto a fresh seeded NGM plate</w:t>
      </w:r>
      <w:r w:rsidR="006657B3" w:rsidRPr="009072ED">
        <w:rPr>
          <w:lang w:eastAsia="ja-JP"/>
        </w:rPr>
        <w:t>.</w:t>
      </w:r>
      <w:r w:rsidR="00173E26" w:rsidRPr="009072ED">
        <w:rPr>
          <w:lang w:eastAsia="ja-JP"/>
        </w:rPr>
        <w:t xml:space="preserve"> </w:t>
      </w:r>
    </w:p>
    <w:p w14:paraId="27260058" w14:textId="65FCB1FB" w:rsidR="003A2C2D" w:rsidRPr="009072ED" w:rsidRDefault="003A2C2D" w:rsidP="009072ED">
      <w:pPr>
        <w:widowControl w:val="0"/>
        <w:autoSpaceDE w:val="0"/>
        <w:autoSpaceDN w:val="0"/>
        <w:adjustRightInd w:val="0"/>
        <w:spacing w:after="240"/>
        <w:jc w:val="both"/>
        <w:outlineLvl w:val="0"/>
        <w:rPr>
          <w:lang w:eastAsia="ja-JP"/>
        </w:rPr>
        <w:pPrChange w:id="81" w:author="Henrik Bringmann" w:date="2015-01-19T10:16:00Z">
          <w:pPr>
            <w:widowControl w:val="0"/>
            <w:autoSpaceDE w:val="0"/>
            <w:autoSpaceDN w:val="0"/>
            <w:adjustRightInd w:val="0"/>
            <w:spacing w:after="120"/>
            <w:jc w:val="both"/>
            <w:outlineLvl w:val="0"/>
          </w:pPr>
        </w:pPrChange>
      </w:pPr>
      <w:r w:rsidRPr="009072ED">
        <w:rPr>
          <w:b/>
          <w:bCs/>
          <w:lang w:eastAsia="ja-JP"/>
        </w:rPr>
        <w:t xml:space="preserve">3. </w:t>
      </w:r>
      <w:r w:rsidR="00FF4335" w:rsidRPr="009072ED">
        <w:rPr>
          <w:b/>
          <w:bCs/>
          <w:lang w:eastAsia="ja-JP"/>
        </w:rPr>
        <w:t xml:space="preserve">Preparation of </w:t>
      </w:r>
      <w:r w:rsidR="00B4132C" w:rsidRPr="009072ED">
        <w:rPr>
          <w:b/>
          <w:bCs/>
          <w:lang w:eastAsia="ja-JP"/>
        </w:rPr>
        <w:t>a</w:t>
      </w:r>
      <w:r w:rsidR="00FF4335" w:rsidRPr="009072ED">
        <w:rPr>
          <w:b/>
          <w:bCs/>
          <w:lang w:eastAsia="ja-JP"/>
        </w:rPr>
        <w:t xml:space="preserve">garose </w:t>
      </w:r>
      <w:r w:rsidR="00B4132C" w:rsidRPr="009072ED">
        <w:rPr>
          <w:b/>
          <w:bCs/>
          <w:lang w:eastAsia="ja-JP"/>
        </w:rPr>
        <w:t>microc</w:t>
      </w:r>
      <w:r w:rsidR="00FF4335" w:rsidRPr="009072ED">
        <w:rPr>
          <w:b/>
          <w:bCs/>
          <w:lang w:eastAsia="ja-JP"/>
        </w:rPr>
        <w:t>hambers</w:t>
      </w:r>
    </w:p>
    <w:p w14:paraId="33FFC74C" w14:textId="77777777" w:rsidR="00DD0627" w:rsidRPr="009072ED" w:rsidRDefault="003A2C2D" w:rsidP="009072ED">
      <w:pPr>
        <w:widowControl w:val="0"/>
        <w:autoSpaceDE w:val="0"/>
        <w:autoSpaceDN w:val="0"/>
        <w:adjustRightInd w:val="0"/>
        <w:spacing w:after="240"/>
        <w:jc w:val="both"/>
        <w:rPr>
          <w:lang w:eastAsia="ja-JP"/>
        </w:rPr>
        <w:pPrChange w:id="82" w:author="Henrik Bringmann" w:date="2015-01-19T10:16:00Z">
          <w:pPr>
            <w:widowControl w:val="0"/>
            <w:autoSpaceDE w:val="0"/>
            <w:autoSpaceDN w:val="0"/>
            <w:adjustRightInd w:val="0"/>
            <w:spacing w:after="120"/>
            <w:jc w:val="both"/>
          </w:pPr>
        </w:pPrChange>
      </w:pPr>
      <w:r w:rsidRPr="009072ED">
        <w:rPr>
          <w:lang w:eastAsia="ja-JP"/>
        </w:rPr>
        <w:t xml:space="preserve">3.1) </w:t>
      </w:r>
      <w:r w:rsidR="00872D27" w:rsidRPr="009072ED">
        <w:rPr>
          <w:lang w:eastAsia="ja-JP"/>
        </w:rPr>
        <w:t>Preparation of the dish:</w:t>
      </w:r>
    </w:p>
    <w:p w14:paraId="0B251184" w14:textId="68F90C00" w:rsidR="00DD0627" w:rsidRPr="009072ED" w:rsidRDefault="00DD0627" w:rsidP="009072ED">
      <w:pPr>
        <w:widowControl w:val="0"/>
        <w:autoSpaceDE w:val="0"/>
        <w:autoSpaceDN w:val="0"/>
        <w:adjustRightInd w:val="0"/>
        <w:spacing w:after="240"/>
        <w:jc w:val="both"/>
        <w:rPr>
          <w:lang w:eastAsia="ja-JP"/>
        </w:rPr>
        <w:pPrChange w:id="83" w:author="Henrik Bringmann" w:date="2015-01-19T10:16:00Z">
          <w:pPr>
            <w:widowControl w:val="0"/>
            <w:autoSpaceDE w:val="0"/>
            <w:autoSpaceDN w:val="0"/>
            <w:adjustRightInd w:val="0"/>
            <w:spacing w:after="120"/>
            <w:jc w:val="both"/>
          </w:pPr>
        </w:pPrChange>
      </w:pPr>
      <w:r w:rsidRPr="009072ED">
        <w:rPr>
          <w:lang w:eastAsia="ja-JP"/>
        </w:rPr>
        <w:t>3.1.1)</w:t>
      </w:r>
      <w:del w:id="84" w:author="Henrik Bringmann" w:date="2015-01-19T10:16:00Z">
        <w:r>
          <w:rPr>
            <w:lang w:eastAsia="ja-JP"/>
          </w:rPr>
          <w:delText xml:space="preserve"> Prepare a ring of sticky tape:</w:delText>
        </w:r>
      </w:del>
      <w:r w:rsidRPr="009072ED">
        <w:rPr>
          <w:lang w:eastAsia="ja-JP"/>
        </w:rPr>
        <w:t xml:space="preserve"> </w:t>
      </w:r>
      <w:r w:rsidR="006110C2" w:rsidRPr="009072ED">
        <w:rPr>
          <w:lang w:eastAsia="ja-JP"/>
        </w:rPr>
        <w:t xml:space="preserve">Take a plastic dish with a square opening of 18 x 18 mm </w:t>
      </w:r>
      <w:r w:rsidR="001340B4" w:rsidRPr="009072ED">
        <w:rPr>
          <w:lang w:eastAsia="ja-JP"/>
        </w:rPr>
        <w:t>at</w:t>
      </w:r>
      <w:r w:rsidR="006110C2" w:rsidRPr="009072ED">
        <w:rPr>
          <w:lang w:eastAsia="ja-JP"/>
        </w:rPr>
        <w:t xml:space="preserve"> the bottom an</w:t>
      </w:r>
      <w:r w:rsidR="00FA01A0" w:rsidRPr="009072ED">
        <w:rPr>
          <w:lang w:eastAsia="ja-JP"/>
        </w:rPr>
        <w:t>d</w:t>
      </w:r>
      <w:r w:rsidR="006110C2" w:rsidRPr="009072ED">
        <w:rPr>
          <w:lang w:eastAsia="ja-JP"/>
        </w:rPr>
        <w:t xml:space="preserve"> place it upside down with the opening facing upwards. Close the opening by placing a piece </w:t>
      </w:r>
      <w:r w:rsidR="00242207" w:rsidRPr="009072ED">
        <w:rPr>
          <w:lang w:eastAsia="ja-JP"/>
        </w:rPr>
        <w:t>of double</w:t>
      </w:r>
      <w:r w:rsidR="00FA01A0" w:rsidRPr="009072ED">
        <w:rPr>
          <w:lang w:eastAsia="ja-JP"/>
        </w:rPr>
        <w:t>-</w:t>
      </w:r>
      <w:r w:rsidR="00242207" w:rsidRPr="009072ED">
        <w:rPr>
          <w:lang w:eastAsia="ja-JP"/>
        </w:rPr>
        <w:t xml:space="preserve">sided sticky tape of </w:t>
      </w:r>
      <w:r w:rsidR="006110C2" w:rsidRPr="009072ED">
        <w:rPr>
          <w:lang w:eastAsia="ja-JP"/>
        </w:rPr>
        <w:t xml:space="preserve">20 x 20 mm onto the opening. Turn the dish around so that the sticky tape is on the bottom and place </w:t>
      </w:r>
      <w:r w:rsidR="00FA01A0" w:rsidRPr="009072ED">
        <w:rPr>
          <w:lang w:eastAsia="ja-JP"/>
        </w:rPr>
        <w:t xml:space="preserve">the dish </w:t>
      </w:r>
      <w:r w:rsidR="006110C2" w:rsidRPr="009072ED">
        <w:rPr>
          <w:lang w:eastAsia="ja-JP"/>
        </w:rPr>
        <w:t xml:space="preserve">onto a hard surface. Cut the opening free using a scalpel. </w:t>
      </w:r>
    </w:p>
    <w:p w14:paraId="337DE8F6" w14:textId="354E4A4C" w:rsidR="00402AA5" w:rsidRPr="009072ED" w:rsidRDefault="00DD0627" w:rsidP="009072ED">
      <w:pPr>
        <w:widowControl w:val="0"/>
        <w:autoSpaceDE w:val="0"/>
        <w:autoSpaceDN w:val="0"/>
        <w:adjustRightInd w:val="0"/>
        <w:spacing w:after="240"/>
        <w:jc w:val="both"/>
        <w:rPr>
          <w:lang w:eastAsia="ja-JP"/>
        </w:rPr>
        <w:pPrChange w:id="85" w:author="Henrik Bringmann" w:date="2015-01-19T10:16:00Z">
          <w:pPr>
            <w:widowControl w:val="0"/>
            <w:autoSpaceDE w:val="0"/>
            <w:autoSpaceDN w:val="0"/>
            <w:adjustRightInd w:val="0"/>
            <w:spacing w:after="120"/>
            <w:jc w:val="both"/>
          </w:pPr>
        </w:pPrChange>
      </w:pPr>
      <w:r w:rsidRPr="009072ED">
        <w:rPr>
          <w:lang w:eastAsia="ja-JP"/>
        </w:rPr>
        <w:t>3.1.2)</w:t>
      </w:r>
      <w:del w:id="86" w:author="Henrik Bringmann" w:date="2015-01-19T10:16:00Z">
        <w:r>
          <w:rPr>
            <w:lang w:eastAsia="ja-JP"/>
          </w:rPr>
          <w:delText xml:space="preserve"> Prepare a moisture reservoir:</w:delText>
        </w:r>
      </w:del>
      <w:r w:rsidRPr="009072ED">
        <w:rPr>
          <w:lang w:eastAsia="ja-JP"/>
        </w:rPr>
        <w:t xml:space="preserve"> </w:t>
      </w:r>
      <w:r w:rsidR="00242207" w:rsidRPr="009072ED">
        <w:rPr>
          <w:lang w:eastAsia="ja-JP"/>
        </w:rPr>
        <w:t>Using a P1000 pipette, f</w:t>
      </w:r>
      <w:r w:rsidR="006110C2" w:rsidRPr="009072ED">
        <w:rPr>
          <w:lang w:eastAsia="ja-JP"/>
        </w:rPr>
        <w:t>ill 2</w:t>
      </w:r>
      <w:r w:rsidR="00FA01A0" w:rsidRPr="009072ED">
        <w:rPr>
          <w:lang w:eastAsia="ja-JP"/>
        </w:rPr>
        <w:t xml:space="preserve"> </w:t>
      </w:r>
      <w:r w:rsidR="006110C2" w:rsidRPr="009072ED">
        <w:rPr>
          <w:lang w:eastAsia="ja-JP"/>
        </w:rPr>
        <w:t xml:space="preserve">ml of </w:t>
      </w:r>
      <w:r w:rsidR="00242207" w:rsidRPr="009072ED">
        <w:rPr>
          <w:lang w:eastAsia="ja-JP"/>
        </w:rPr>
        <w:t xml:space="preserve">3% </w:t>
      </w:r>
      <w:r w:rsidR="003D6DCF" w:rsidRPr="009072ED">
        <w:rPr>
          <w:lang w:eastAsia="ja-JP"/>
        </w:rPr>
        <w:t xml:space="preserve">high-melting point </w:t>
      </w:r>
      <w:r w:rsidR="006110C2" w:rsidRPr="009072ED">
        <w:rPr>
          <w:lang w:eastAsia="ja-JP"/>
        </w:rPr>
        <w:t xml:space="preserve">agarose </w:t>
      </w:r>
      <w:r w:rsidR="00242207" w:rsidRPr="009072ED">
        <w:rPr>
          <w:lang w:eastAsia="ja-JP"/>
        </w:rPr>
        <w:t xml:space="preserve">in S-Basal </w:t>
      </w:r>
      <w:r w:rsidR="006110C2" w:rsidRPr="009072ED">
        <w:rPr>
          <w:lang w:eastAsia="ja-JP"/>
        </w:rPr>
        <w:t xml:space="preserve">into </w:t>
      </w:r>
      <w:r w:rsidR="00242207" w:rsidRPr="009072ED">
        <w:rPr>
          <w:lang w:eastAsia="ja-JP"/>
        </w:rPr>
        <w:t xml:space="preserve">the </w:t>
      </w:r>
      <w:r w:rsidR="006110C2" w:rsidRPr="009072ED">
        <w:rPr>
          <w:lang w:eastAsia="ja-JP"/>
        </w:rPr>
        <w:t>dish</w:t>
      </w:r>
      <w:r w:rsidR="00242207" w:rsidRPr="009072ED">
        <w:rPr>
          <w:lang w:eastAsia="ja-JP"/>
        </w:rPr>
        <w:t>. Place the agarose</w:t>
      </w:r>
      <w:r w:rsidR="006110C2" w:rsidRPr="009072ED">
        <w:rPr>
          <w:lang w:eastAsia="ja-JP"/>
        </w:rPr>
        <w:t xml:space="preserve"> onto the area </w:t>
      </w:r>
      <w:r w:rsidR="00FA01A0" w:rsidRPr="009072ED">
        <w:rPr>
          <w:lang w:eastAsia="ja-JP"/>
        </w:rPr>
        <w:t>that surrounds the opening</w:t>
      </w:r>
      <w:r w:rsidR="00242207" w:rsidRPr="009072ED">
        <w:rPr>
          <w:lang w:eastAsia="ja-JP"/>
        </w:rPr>
        <w:t xml:space="preserve"> </w:t>
      </w:r>
      <w:r w:rsidR="006110C2" w:rsidRPr="009072ED">
        <w:rPr>
          <w:lang w:eastAsia="ja-JP"/>
        </w:rPr>
        <w:t xml:space="preserve">and let solidify. </w:t>
      </w:r>
      <w:r w:rsidR="00402AA5" w:rsidRPr="009072ED">
        <w:rPr>
          <w:lang w:eastAsia="ja-JP"/>
        </w:rPr>
        <w:t xml:space="preserve">Wait until the agarose is solid. </w:t>
      </w:r>
    </w:p>
    <w:p w14:paraId="15FEC671" w14:textId="17850779" w:rsidR="00DD0627" w:rsidRPr="009072ED" w:rsidRDefault="00DD0627" w:rsidP="009072ED">
      <w:pPr>
        <w:widowControl w:val="0"/>
        <w:autoSpaceDE w:val="0"/>
        <w:autoSpaceDN w:val="0"/>
        <w:adjustRightInd w:val="0"/>
        <w:spacing w:after="240"/>
        <w:jc w:val="both"/>
        <w:rPr>
          <w:lang w:eastAsia="ja-JP"/>
        </w:rPr>
        <w:pPrChange w:id="87" w:author="Henrik Bringmann" w:date="2015-01-19T10:16:00Z">
          <w:pPr>
            <w:widowControl w:val="0"/>
            <w:autoSpaceDE w:val="0"/>
            <w:autoSpaceDN w:val="0"/>
            <w:adjustRightInd w:val="0"/>
            <w:spacing w:after="120"/>
            <w:jc w:val="both"/>
          </w:pPr>
        </w:pPrChange>
      </w:pPr>
      <w:r w:rsidRPr="009072ED">
        <w:rPr>
          <w:lang w:eastAsia="ja-JP"/>
        </w:rPr>
        <w:t>3.1.3)</w:t>
      </w:r>
      <w:del w:id="88" w:author="Henrik Bringmann" w:date="2015-01-19T10:16:00Z">
        <w:r>
          <w:rPr>
            <w:lang w:eastAsia="ja-JP"/>
          </w:rPr>
          <w:delText xml:space="preserve"> Remove protective film:</w:delText>
        </w:r>
      </w:del>
      <w:r w:rsidRPr="009072ED">
        <w:rPr>
          <w:lang w:eastAsia="ja-JP"/>
        </w:rPr>
        <w:t xml:space="preserve"> </w:t>
      </w:r>
      <w:r w:rsidR="00945631" w:rsidRPr="009072ED">
        <w:rPr>
          <w:lang w:eastAsia="ja-JP"/>
        </w:rPr>
        <w:t>T</w:t>
      </w:r>
      <w:r w:rsidRPr="009072ED">
        <w:rPr>
          <w:lang w:eastAsia="ja-JP"/>
        </w:rPr>
        <w:t xml:space="preserve">urn around the dish and peel off the protective film that covers the double-sided sticky tape so that the sticky side will remain on the dish and will be exposed. </w:t>
      </w:r>
    </w:p>
    <w:p w14:paraId="77E7F14E" w14:textId="5FDA6EF8" w:rsidR="003A2C2D" w:rsidRPr="009072ED" w:rsidRDefault="00402AA5" w:rsidP="009072ED">
      <w:pPr>
        <w:widowControl w:val="0"/>
        <w:autoSpaceDE w:val="0"/>
        <w:autoSpaceDN w:val="0"/>
        <w:adjustRightInd w:val="0"/>
        <w:spacing w:after="240"/>
        <w:jc w:val="both"/>
        <w:rPr>
          <w:lang w:eastAsia="ja-JP"/>
        </w:rPr>
        <w:pPrChange w:id="89" w:author="Henrik Bringmann" w:date="2015-01-19T10:16:00Z">
          <w:pPr>
            <w:widowControl w:val="0"/>
            <w:autoSpaceDE w:val="0"/>
            <w:autoSpaceDN w:val="0"/>
            <w:adjustRightInd w:val="0"/>
            <w:spacing w:after="120"/>
            <w:jc w:val="both"/>
          </w:pPr>
        </w:pPrChange>
      </w:pPr>
      <w:r w:rsidRPr="009072ED">
        <w:rPr>
          <w:lang w:eastAsia="ja-JP"/>
        </w:rPr>
        <w:t>Note: As a result, a fine ring of sticky tape will surround the outside of the opening. The</w:t>
      </w:r>
      <w:r w:rsidR="006110C2" w:rsidRPr="009072ED">
        <w:rPr>
          <w:lang w:eastAsia="ja-JP"/>
        </w:rPr>
        <w:t xml:space="preserve"> agarose serves as a moisture reservoir</w:t>
      </w:r>
      <w:r w:rsidR="00242207" w:rsidRPr="009072ED">
        <w:rPr>
          <w:lang w:eastAsia="ja-JP"/>
        </w:rPr>
        <w:t xml:space="preserve"> that will </w:t>
      </w:r>
      <w:r w:rsidR="00E8426C" w:rsidRPr="009072ED">
        <w:rPr>
          <w:lang w:eastAsia="ja-JP"/>
        </w:rPr>
        <w:t xml:space="preserve">later </w:t>
      </w:r>
      <w:r w:rsidR="00242207" w:rsidRPr="009072ED">
        <w:rPr>
          <w:lang w:eastAsia="ja-JP"/>
        </w:rPr>
        <w:t>surround the sample</w:t>
      </w:r>
      <w:r w:rsidR="006110C2" w:rsidRPr="009072ED">
        <w:rPr>
          <w:lang w:eastAsia="ja-JP"/>
        </w:rPr>
        <w:t xml:space="preserve">. </w:t>
      </w:r>
    </w:p>
    <w:p w14:paraId="7135FF8C" w14:textId="77777777" w:rsidR="008065B1" w:rsidRPr="009072ED" w:rsidRDefault="003A2C2D" w:rsidP="009072ED">
      <w:pPr>
        <w:widowControl w:val="0"/>
        <w:autoSpaceDE w:val="0"/>
        <w:autoSpaceDN w:val="0"/>
        <w:adjustRightInd w:val="0"/>
        <w:spacing w:after="240"/>
        <w:jc w:val="both"/>
        <w:rPr>
          <w:lang w:eastAsia="ja-JP"/>
        </w:rPr>
        <w:pPrChange w:id="90" w:author="Henrik Bringmann" w:date="2015-01-19T10:16:00Z">
          <w:pPr>
            <w:widowControl w:val="0"/>
            <w:autoSpaceDE w:val="0"/>
            <w:autoSpaceDN w:val="0"/>
            <w:adjustRightInd w:val="0"/>
            <w:spacing w:after="120"/>
            <w:jc w:val="both"/>
          </w:pPr>
        </w:pPrChange>
      </w:pPr>
      <w:r w:rsidRPr="009072ED">
        <w:rPr>
          <w:lang w:eastAsia="ja-JP"/>
        </w:rPr>
        <w:t xml:space="preserve">3.2) </w:t>
      </w:r>
      <w:r w:rsidR="00872D27" w:rsidRPr="009072ED">
        <w:rPr>
          <w:lang w:eastAsia="ja-JP"/>
        </w:rPr>
        <w:t xml:space="preserve">Casting of microchambers: </w:t>
      </w:r>
    </w:p>
    <w:p w14:paraId="1F8BF21E" w14:textId="657C79D5" w:rsidR="00D6101D" w:rsidRDefault="008065B1" w:rsidP="009072ED">
      <w:pPr>
        <w:widowControl w:val="0"/>
        <w:autoSpaceDE w:val="0"/>
        <w:autoSpaceDN w:val="0"/>
        <w:adjustRightInd w:val="0"/>
        <w:spacing w:after="240"/>
        <w:jc w:val="both"/>
        <w:rPr>
          <w:lang w:eastAsia="ja-JP"/>
        </w:rPr>
        <w:pPrChange w:id="91" w:author="Henrik Bringmann" w:date="2015-01-19T10:16:00Z">
          <w:pPr>
            <w:widowControl w:val="0"/>
            <w:autoSpaceDE w:val="0"/>
            <w:autoSpaceDN w:val="0"/>
            <w:adjustRightInd w:val="0"/>
            <w:spacing w:after="120"/>
            <w:jc w:val="both"/>
          </w:pPr>
        </w:pPrChange>
      </w:pPr>
      <w:r w:rsidRPr="009072ED">
        <w:rPr>
          <w:lang w:eastAsia="ja-JP"/>
        </w:rPr>
        <w:t>3.2.1</w:t>
      </w:r>
      <w:r w:rsidR="00A15C2B" w:rsidRPr="009072ED">
        <w:rPr>
          <w:lang w:eastAsia="ja-JP"/>
        </w:rPr>
        <w:t>)</w:t>
      </w:r>
      <w:del w:id="92" w:author="Henrik Bringmann" w:date="2015-01-19T10:16:00Z">
        <w:r>
          <w:rPr>
            <w:lang w:eastAsia="ja-JP"/>
          </w:rPr>
          <w:delText xml:space="preserve"> Prepare PDMS for casting:</w:delText>
        </w:r>
      </w:del>
      <w:r w:rsidRPr="009072ED">
        <w:rPr>
          <w:lang w:eastAsia="ja-JP"/>
        </w:rPr>
        <w:t xml:space="preserve"> </w:t>
      </w:r>
      <w:r w:rsidR="00413191" w:rsidRPr="009072ED">
        <w:rPr>
          <w:lang w:eastAsia="ja-JP"/>
        </w:rPr>
        <w:t xml:space="preserve">Expose the PDMS surface for molding with air plasma for </w:t>
      </w:r>
      <w:r w:rsidR="003F4E7E" w:rsidRPr="009072ED">
        <w:rPr>
          <w:lang w:eastAsia="ja-JP"/>
        </w:rPr>
        <w:t>20</w:t>
      </w:r>
      <w:r w:rsidR="00FF3E34" w:rsidRPr="009072ED">
        <w:rPr>
          <w:lang w:eastAsia="ja-JP"/>
        </w:rPr>
        <w:t xml:space="preserve"> - 60</w:t>
      </w:r>
      <w:r w:rsidR="003F4E7E" w:rsidRPr="009072ED">
        <w:rPr>
          <w:lang w:eastAsia="ja-JP"/>
        </w:rPr>
        <w:t xml:space="preserve"> seconds</w:t>
      </w:r>
      <w:r w:rsidR="00413191" w:rsidRPr="009072ED">
        <w:rPr>
          <w:lang w:eastAsia="ja-JP"/>
        </w:rPr>
        <w:t xml:space="preserve">. </w:t>
      </w:r>
    </w:p>
    <w:p w14:paraId="5BDE1E99" w14:textId="6515A4EF" w:rsidR="00D6101D" w:rsidRPr="009072ED" w:rsidRDefault="00D6101D" w:rsidP="009072ED">
      <w:pPr>
        <w:widowControl w:val="0"/>
        <w:autoSpaceDE w:val="0"/>
        <w:autoSpaceDN w:val="0"/>
        <w:adjustRightInd w:val="0"/>
        <w:spacing w:after="240"/>
        <w:jc w:val="both"/>
        <w:rPr>
          <w:ins w:id="93" w:author="Henrik Bringmann" w:date="2015-01-19T10:16:00Z"/>
          <w:lang w:eastAsia="ja-JP"/>
        </w:rPr>
      </w:pPr>
      <w:ins w:id="94" w:author="Henrik Bringmann" w:date="2015-01-19T10:16:00Z">
        <w:r>
          <w:rPr>
            <w:lang w:eastAsia="ja-JP"/>
          </w:rPr>
          <w:t xml:space="preserve">Note: This plasma treatment renders the PDMS surface hydrophilic, which prevents the trapping of air bubbles and produces sharper prints. </w:t>
        </w:r>
      </w:ins>
    </w:p>
    <w:p w14:paraId="7F87BC2F" w14:textId="735AC827" w:rsidR="008065B1" w:rsidRPr="009072ED" w:rsidRDefault="001A0CED" w:rsidP="009072ED">
      <w:pPr>
        <w:widowControl w:val="0"/>
        <w:autoSpaceDE w:val="0"/>
        <w:autoSpaceDN w:val="0"/>
        <w:adjustRightInd w:val="0"/>
        <w:spacing w:after="240"/>
        <w:jc w:val="both"/>
        <w:rPr>
          <w:lang w:eastAsia="ja-JP"/>
        </w:rPr>
        <w:pPrChange w:id="95" w:author="Henrik Bringmann" w:date="2015-01-19T10:16:00Z">
          <w:pPr>
            <w:widowControl w:val="0"/>
            <w:autoSpaceDE w:val="0"/>
            <w:autoSpaceDN w:val="0"/>
            <w:adjustRightInd w:val="0"/>
            <w:spacing w:after="120"/>
            <w:jc w:val="both"/>
          </w:pPr>
        </w:pPrChange>
      </w:pPr>
      <w:r w:rsidRPr="009072ED">
        <w:rPr>
          <w:lang w:eastAsia="ja-JP"/>
        </w:rPr>
        <w:t>3.2.2)</w:t>
      </w:r>
      <w:del w:id="96" w:author="Henrik Bringmann" w:date="2015-01-19T10:16:00Z">
        <w:r>
          <w:rPr>
            <w:lang w:eastAsia="ja-JP"/>
          </w:rPr>
          <w:delText xml:space="preserve"> Construct casting scaffold:</w:delText>
        </w:r>
      </w:del>
      <w:r w:rsidRPr="009072ED">
        <w:rPr>
          <w:lang w:eastAsia="ja-JP"/>
        </w:rPr>
        <w:t xml:space="preserve"> </w:t>
      </w:r>
      <w:r w:rsidR="00413191" w:rsidRPr="009072ED">
        <w:rPr>
          <w:lang w:eastAsia="ja-JP"/>
        </w:rPr>
        <w:t xml:space="preserve">Construct two spacers </w:t>
      </w:r>
      <w:r w:rsidR="00174433" w:rsidRPr="009072ED">
        <w:rPr>
          <w:lang w:eastAsia="ja-JP"/>
        </w:rPr>
        <w:t>of</w:t>
      </w:r>
      <w:r w:rsidR="00413191" w:rsidRPr="009072ED">
        <w:rPr>
          <w:lang w:eastAsia="ja-JP"/>
        </w:rPr>
        <w:t xml:space="preserve"> </w:t>
      </w:r>
      <w:r w:rsidR="00174433" w:rsidRPr="009072ED">
        <w:rPr>
          <w:lang w:eastAsia="ja-JP"/>
        </w:rPr>
        <w:t>equal</w:t>
      </w:r>
      <w:r w:rsidR="00413191" w:rsidRPr="009072ED">
        <w:rPr>
          <w:lang w:eastAsia="ja-JP"/>
        </w:rPr>
        <w:t xml:space="preserve"> height by stacking </w:t>
      </w:r>
      <w:r w:rsidR="007B7068" w:rsidRPr="009072ED">
        <w:rPr>
          <w:lang w:eastAsia="ja-JP"/>
        </w:rPr>
        <w:t xml:space="preserve">5-9 </w:t>
      </w:r>
      <w:r w:rsidR="00413191" w:rsidRPr="009072ED">
        <w:rPr>
          <w:lang w:eastAsia="ja-JP"/>
        </w:rPr>
        <w:t>glass slides. Place</w:t>
      </w:r>
      <w:r w:rsidR="00174433" w:rsidRPr="009072ED">
        <w:rPr>
          <w:lang w:eastAsia="ja-JP"/>
        </w:rPr>
        <w:t>,</w:t>
      </w:r>
      <w:r w:rsidR="00413191" w:rsidRPr="009072ED">
        <w:rPr>
          <w:lang w:eastAsia="ja-JP"/>
        </w:rPr>
        <w:t xml:space="preserve"> in parallel</w:t>
      </w:r>
      <w:r w:rsidR="00174433" w:rsidRPr="009072ED">
        <w:rPr>
          <w:lang w:eastAsia="ja-JP"/>
        </w:rPr>
        <w:t xml:space="preserve"> to</w:t>
      </w:r>
      <w:r w:rsidR="00413191" w:rsidRPr="009072ED">
        <w:rPr>
          <w:lang w:eastAsia="ja-JP"/>
        </w:rPr>
        <w:t xml:space="preserve"> their long sides, the first spacer stack, then a single glass slide, then again a spacer stack. Place the glass slide that contains the PDMS stamp orthogonally across the spacers. Adjust the height of the spacers so that t</w:t>
      </w:r>
      <w:r w:rsidR="00174433" w:rsidRPr="009072ED">
        <w:rPr>
          <w:lang w:eastAsia="ja-JP"/>
        </w:rPr>
        <w:t>here is a space of about 1.5</w:t>
      </w:r>
      <w:r w:rsidR="00413191" w:rsidRPr="009072ED">
        <w:rPr>
          <w:lang w:eastAsia="ja-JP"/>
        </w:rPr>
        <w:t xml:space="preserve"> mm between the molding surface of the PDMS stamp and the single glass slide. </w:t>
      </w:r>
    </w:p>
    <w:p w14:paraId="18213D2B" w14:textId="0A7D0A82" w:rsidR="003A2C2D" w:rsidRPr="009072ED" w:rsidRDefault="008065B1" w:rsidP="009072ED">
      <w:pPr>
        <w:widowControl w:val="0"/>
        <w:autoSpaceDE w:val="0"/>
        <w:autoSpaceDN w:val="0"/>
        <w:adjustRightInd w:val="0"/>
        <w:spacing w:after="240"/>
        <w:jc w:val="both"/>
        <w:rPr>
          <w:lang w:eastAsia="ja-JP"/>
        </w:rPr>
        <w:pPrChange w:id="97" w:author="Henrik Bringmann" w:date="2015-01-19T10:16:00Z">
          <w:pPr>
            <w:widowControl w:val="0"/>
            <w:autoSpaceDE w:val="0"/>
            <w:autoSpaceDN w:val="0"/>
            <w:adjustRightInd w:val="0"/>
            <w:spacing w:after="120"/>
            <w:jc w:val="both"/>
          </w:pPr>
        </w:pPrChange>
      </w:pPr>
      <w:r w:rsidRPr="009072ED">
        <w:rPr>
          <w:lang w:eastAsia="ja-JP"/>
        </w:rPr>
        <w:t>3.2.</w:t>
      </w:r>
      <w:r w:rsidR="001A0CED" w:rsidRPr="009072ED">
        <w:rPr>
          <w:lang w:eastAsia="ja-JP"/>
        </w:rPr>
        <w:t>3</w:t>
      </w:r>
      <w:r w:rsidRPr="009072ED">
        <w:rPr>
          <w:lang w:eastAsia="ja-JP"/>
        </w:rPr>
        <w:t>)</w:t>
      </w:r>
      <w:del w:id="98" w:author="Henrik Bringmann" w:date="2015-01-19T10:16:00Z">
        <w:r>
          <w:rPr>
            <w:lang w:eastAsia="ja-JP"/>
          </w:rPr>
          <w:delText xml:space="preserve"> Agarose chamber casting:</w:delText>
        </w:r>
      </w:del>
      <w:r w:rsidRPr="009072ED">
        <w:rPr>
          <w:lang w:eastAsia="ja-JP"/>
        </w:rPr>
        <w:t xml:space="preserve"> </w:t>
      </w:r>
      <w:r w:rsidR="00B83838" w:rsidRPr="009072ED">
        <w:rPr>
          <w:lang w:eastAsia="ja-JP"/>
        </w:rPr>
        <w:t>P</w:t>
      </w:r>
      <w:r w:rsidR="00413191" w:rsidRPr="009072ED">
        <w:rPr>
          <w:lang w:eastAsia="ja-JP"/>
        </w:rPr>
        <w:t xml:space="preserve">lace a drop of hot liquid </w:t>
      </w:r>
      <w:r w:rsidR="00D503E8" w:rsidRPr="009072ED">
        <w:rPr>
          <w:lang w:eastAsia="ja-JP"/>
        </w:rPr>
        <w:t xml:space="preserve">high-melting point </w:t>
      </w:r>
      <w:r w:rsidR="00413191" w:rsidRPr="009072ED">
        <w:rPr>
          <w:lang w:eastAsia="ja-JP"/>
        </w:rPr>
        <w:t xml:space="preserve">agarose onto the single glass slide near the PDMS stamp and quickly slide the PDMS stamp </w:t>
      </w:r>
      <w:r w:rsidR="00174433" w:rsidRPr="009072ED">
        <w:rPr>
          <w:lang w:eastAsia="ja-JP"/>
        </w:rPr>
        <w:t xml:space="preserve">vertically </w:t>
      </w:r>
      <w:r w:rsidR="00413191" w:rsidRPr="009072ED">
        <w:rPr>
          <w:lang w:eastAsia="ja-JP"/>
        </w:rPr>
        <w:t>into the liquid agarose</w:t>
      </w:r>
      <w:r w:rsidR="00174433" w:rsidRPr="009072ED">
        <w:rPr>
          <w:lang w:eastAsia="ja-JP"/>
        </w:rPr>
        <w:t xml:space="preserve">. </w:t>
      </w:r>
      <w:r w:rsidR="00413191" w:rsidRPr="009072ED">
        <w:rPr>
          <w:lang w:eastAsia="ja-JP"/>
        </w:rPr>
        <w:t>Let the agarose solidify</w:t>
      </w:r>
      <w:r w:rsidR="00D503E8" w:rsidRPr="009072ED">
        <w:rPr>
          <w:lang w:eastAsia="ja-JP"/>
        </w:rPr>
        <w:t>.</w:t>
      </w:r>
      <w:r w:rsidR="00413191" w:rsidRPr="009072ED">
        <w:rPr>
          <w:lang w:eastAsia="ja-JP"/>
        </w:rPr>
        <w:t xml:space="preserve"> </w:t>
      </w:r>
      <w:del w:id="99" w:author="Henrik Bringmann" w:date="2015-01-19T10:16:00Z">
        <w:r w:rsidR="00D503E8">
          <w:rPr>
            <w:lang w:eastAsia="ja-JP"/>
          </w:rPr>
          <w:delText>I</w:delText>
        </w:r>
        <w:r w:rsidR="00413191" w:rsidRPr="005B6886">
          <w:rPr>
            <w:lang w:eastAsia="ja-JP"/>
          </w:rPr>
          <w:delText>t should get</w:delText>
        </w:r>
      </w:del>
      <w:ins w:id="100" w:author="Henrik Bringmann" w:date="2015-01-19T10:16:00Z">
        <w:r w:rsidR="00AF1A0B">
          <w:rPr>
            <w:lang w:eastAsia="ja-JP"/>
          </w:rPr>
          <w:t>Check that it</w:t>
        </w:r>
        <w:r w:rsidR="00413191" w:rsidRPr="009072ED">
          <w:rPr>
            <w:lang w:eastAsia="ja-JP"/>
          </w:rPr>
          <w:t xml:space="preserve"> get</w:t>
        </w:r>
        <w:r w:rsidR="00AF1A0B">
          <w:rPr>
            <w:lang w:eastAsia="ja-JP"/>
          </w:rPr>
          <w:t>s</w:t>
        </w:r>
      </w:ins>
      <w:r w:rsidR="00413191" w:rsidRPr="009072ED">
        <w:rPr>
          <w:lang w:eastAsia="ja-JP"/>
        </w:rPr>
        <w:t xml:space="preserve"> an opaque appearance</w:t>
      </w:r>
      <w:r w:rsidR="00AB4EC6" w:rsidRPr="009072ED">
        <w:rPr>
          <w:lang w:eastAsia="ja-JP"/>
        </w:rPr>
        <w:t>, which usually takes about two minutes</w:t>
      </w:r>
      <w:r w:rsidR="00413191" w:rsidRPr="009072ED">
        <w:rPr>
          <w:lang w:eastAsia="ja-JP"/>
        </w:rPr>
        <w:t xml:space="preserve">. Pull off the stamp vertically with one move. </w:t>
      </w:r>
    </w:p>
    <w:p w14:paraId="3262BC25" w14:textId="5515156B" w:rsidR="00E8426C" w:rsidRPr="009072ED" w:rsidRDefault="00E8426C" w:rsidP="009072ED">
      <w:pPr>
        <w:widowControl w:val="0"/>
        <w:autoSpaceDE w:val="0"/>
        <w:autoSpaceDN w:val="0"/>
        <w:adjustRightInd w:val="0"/>
        <w:spacing w:after="240"/>
        <w:jc w:val="both"/>
        <w:rPr>
          <w:lang w:eastAsia="ja-JP"/>
        </w:rPr>
        <w:pPrChange w:id="101" w:author="Henrik Bringmann" w:date="2015-01-19T10:16:00Z">
          <w:pPr>
            <w:widowControl w:val="0"/>
            <w:autoSpaceDE w:val="0"/>
            <w:autoSpaceDN w:val="0"/>
            <w:adjustRightInd w:val="0"/>
            <w:spacing w:after="120"/>
            <w:jc w:val="both"/>
          </w:pPr>
        </w:pPrChange>
      </w:pPr>
      <w:r w:rsidRPr="009072ED">
        <w:rPr>
          <w:lang w:eastAsia="ja-JP"/>
        </w:rPr>
        <w:t xml:space="preserve">Note: It is convenient to glue the </w:t>
      </w:r>
      <w:r w:rsidR="00D503E8" w:rsidRPr="009072ED">
        <w:rPr>
          <w:lang w:eastAsia="ja-JP"/>
        </w:rPr>
        <w:t xml:space="preserve">spacer </w:t>
      </w:r>
      <w:r w:rsidRPr="009072ED">
        <w:rPr>
          <w:lang w:eastAsia="ja-JP"/>
        </w:rPr>
        <w:t>slides together with double-sided sticky tape. The vertical movement of the stamp prevents air bubbles from getting trapped in the agarose.</w:t>
      </w:r>
    </w:p>
    <w:p w14:paraId="640CB07F" w14:textId="7A08E47B" w:rsidR="00BC1A32" w:rsidRPr="009072ED" w:rsidRDefault="003A2C2D" w:rsidP="009072ED">
      <w:pPr>
        <w:widowControl w:val="0"/>
        <w:autoSpaceDE w:val="0"/>
        <w:autoSpaceDN w:val="0"/>
        <w:adjustRightInd w:val="0"/>
        <w:spacing w:after="240"/>
        <w:jc w:val="both"/>
        <w:rPr>
          <w:lang w:eastAsia="ja-JP"/>
        </w:rPr>
        <w:pPrChange w:id="102" w:author="Henrik Bringmann" w:date="2015-01-19T10:16:00Z">
          <w:pPr>
            <w:widowControl w:val="0"/>
            <w:autoSpaceDE w:val="0"/>
            <w:autoSpaceDN w:val="0"/>
            <w:adjustRightInd w:val="0"/>
            <w:spacing w:after="120"/>
            <w:jc w:val="both"/>
          </w:pPr>
        </w:pPrChange>
      </w:pPr>
      <w:r w:rsidRPr="009072ED">
        <w:rPr>
          <w:lang w:eastAsia="ja-JP"/>
        </w:rPr>
        <w:t>3.3)</w:t>
      </w:r>
      <w:del w:id="103" w:author="Henrik Bringmann" w:date="2015-01-19T10:16:00Z">
        <w:r w:rsidRPr="005B6886">
          <w:rPr>
            <w:lang w:eastAsia="ja-JP"/>
          </w:rPr>
          <w:delText xml:space="preserve"> </w:delText>
        </w:r>
        <w:r w:rsidR="00656B4C" w:rsidRPr="005B6886">
          <w:rPr>
            <w:lang w:eastAsia="ja-JP"/>
          </w:rPr>
          <w:delText>Filling the microchambers:</w:delText>
        </w:r>
      </w:del>
      <w:r w:rsidRPr="009072ED">
        <w:rPr>
          <w:lang w:eastAsia="ja-JP"/>
        </w:rPr>
        <w:t xml:space="preserve"> </w:t>
      </w:r>
      <w:r w:rsidR="00E834C8" w:rsidRPr="009072ED">
        <w:rPr>
          <w:lang w:eastAsia="ja-JP"/>
        </w:rPr>
        <w:t>T</w:t>
      </w:r>
      <w:r w:rsidR="00035C66" w:rsidRPr="009072ED">
        <w:rPr>
          <w:lang w:eastAsia="ja-JP"/>
        </w:rPr>
        <w:t xml:space="preserve">ransfer the eggs or worms together with OP50 bacteria </w:t>
      </w:r>
      <w:r w:rsidR="00352AC4" w:rsidRPr="009072ED">
        <w:rPr>
          <w:lang w:eastAsia="ja-JP"/>
        </w:rPr>
        <w:t>o</w:t>
      </w:r>
      <w:r w:rsidR="00035C66" w:rsidRPr="009072ED">
        <w:rPr>
          <w:lang w:eastAsia="ja-JP"/>
        </w:rPr>
        <w:t xml:space="preserve">nto the agarose using a fine </w:t>
      </w:r>
      <w:r w:rsidR="00035C66" w:rsidRPr="009072ED">
        <w:rPr>
          <w:lang w:eastAsia="ja-JP"/>
        </w:rPr>
        <w:lastRenderedPageBreak/>
        <w:t xml:space="preserve">platinum wire pick. Distribute </w:t>
      </w:r>
      <w:r w:rsidR="00541787" w:rsidRPr="009072ED">
        <w:rPr>
          <w:lang w:eastAsia="ja-JP"/>
        </w:rPr>
        <w:t>one egg or one worm per chamber</w:t>
      </w:r>
      <w:r w:rsidR="00035C66" w:rsidRPr="009072ED">
        <w:rPr>
          <w:lang w:eastAsia="ja-JP"/>
        </w:rPr>
        <w:t xml:space="preserve"> together with food</w:t>
      </w:r>
      <w:r w:rsidR="00352AC4" w:rsidRPr="009072ED">
        <w:rPr>
          <w:lang w:eastAsia="ja-JP"/>
        </w:rPr>
        <w:t xml:space="preserve"> using an eyelash</w:t>
      </w:r>
      <w:r w:rsidR="00035C66" w:rsidRPr="009072ED">
        <w:rPr>
          <w:lang w:eastAsia="ja-JP"/>
        </w:rPr>
        <w:t xml:space="preserve">. </w:t>
      </w:r>
      <w:r w:rsidR="00BC1A32" w:rsidRPr="009072ED">
        <w:rPr>
          <w:lang w:eastAsia="ja-JP"/>
        </w:rPr>
        <w:t>Fill around</w:t>
      </w:r>
      <w:r w:rsidR="00D54174" w:rsidRPr="009072ED">
        <w:rPr>
          <w:lang w:eastAsia="ja-JP"/>
        </w:rPr>
        <w:t xml:space="preserve"> 30 eggs </w:t>
      </w:r>
      <w:r w:rsidR="00541787" w:rsidRPr="009072ED">
        <w:rPr>
          <w:lang w:eastAsia="ja-JP"/>
        </w:rPr>
        <w:t>o</w:t>
      </w:r>
      <w:r w:rsidR="00D54174" w:rsidRPr="009072ED">
        <w:rPr>
          <w:lang w:eastAsia="ja-JP"/>
        </w:rPr>
        <w:t xml:space="preserve">nto one agarose </w:t>
      </w:r>
      <w:r w:rsidR="00541787" w:rsidRPr="009072ED">
        <w:rPr>
          <w:lang w:eastAsia="ja-JP"/>
        </w:rPr>
        <w:t>pad</w:t>
      </w:r>
      <w:r w:rsidR="00D54174" w:rsidRPr="009072ED">
        <w:rPr>
          <w:lang w:eastAsia="ja-JP"/>
        </w:rPr>
        <w:t xml:space="preserve">. </w:t>
      </w:r>
    </w:p>
    <w:p w14:paraId="618D12BE" w14:textId="55DBD98B" w:rsidR="004B5B19" w:rsidRPr="009072ED" w:rsidRDefault="00BC1A32" w:rsidP="009072ED">
      <w:pPr>
        <w:widowControl w:val="0"/>
        <w:autoSpaceDE w:val="0"/>
        <w:autoSpaceDN w:val="0"/>
        <w:adjustRightInd w:val="0"/>
        <w:spacing w:after="240"/>
        <w:jc w:val="both"/>
        <w:rPr>
          <w:lang w:eastAsia="ja-JP"/>
        </w:rPr>
        <w:pPrChange w:id="104" w:author="Henrik Bringmann" w:date="2015-01-19T10:16:00Z">
          <w:pPr>
            <w:widowControl w:val="0"/>
            <w:autoSpaceDE w:val="0"/>
            <w:autoSpaceDN w:val="0"/>
            <w:adjustRightInd w:val="0"/>
            <w:spacing w:after="120"/>
            <w:jc w:val="both"/>
          </w:pPr>
        </w:pPrChange>
      </w:pPr>
      <w:r w:rsidRPr="009072ED">
        <w:rPr>
          <w:lang w:eastAsia="ja-JP"/>
        </w:rPr>
        <w:t xml:space="preserve">Note: </w:t>
      </w:r>
      <w:r w:rsidR="005F2F41" w:rsidRPr="009072ED">
        <w:rPr>
          <w:lang w:eastAsia="ja-JP"/>
        </w:rPr>
        <w:t xml:space="preserve">The correct filling is crucial. See the discussion for details. </w:t>
      </w:r>
    </w:p>
    <w:p w14:paraId="7EEE7DEB" w14:textId="423238EC" w:rsidR="003A2C2D" w:rsidRPr="009072ED" w:rsidRDefault="003A2C2D" w:rsidP="009072ED">
      <w:pPr>
        <w:widowControl w:val="0"/>
        <w:autoSpaceDE w:val="0"/>
        <w:autoSpaceDN w:val="0"/>
        <w:adjustRightInd w:val="0"/>
        <w:spacing w:after="240"/>
        <w:jc w:val="both"/>
        <w:rPr>
          <w:lang w:eastAsia="ja-JP"/>
        </w:rPr>
        <w:pPrChange w:id="105" w:author="Henrik Bringmann" w:date="2015-01-19T10:16:00Z">
          <w:pPr>
            <w:widowControl w:val="0"/>
            <w:autoSpaceDE w:val="0"/>
            <w:autoSpaceDN w:val="0"/>
            <w:adjustRightInd w:val="0"/>
            <w:spacing w:after="120"/>
            <w:jc w:val="both"/>
          </w:pPr>
        </w:pPrChange>
      </w:pPr>
      <w:r w:rsidRPr="009072ED">
        <w:rPr>
          <w:lang w:eastAsia="ja-JP"/>
        </w:rPr>
        <w:t>3.4)</w:t>
      </w:r>
      <w:del w:id="106" w:author="Henrik Bringmann" w:date="2015-01-19T10:16:00Z">
        <w:r w:rsidRPr="005B6886">
          <w:rPr>
            <w:lang w:eastAsia="ja-JP"/>
          </w:rPr>
          <w:delText xml:space="preserve"> </w:delText>
        </w:r>
        <w:r w:rsidR="00FE1D70" w:rsidRPr="005B6886">
          <w:rPr>
            <w:lang w:eastAsia="ja-JP"/>
          </w:rPr>
          <w:delText>Sealing the chambers:</w:delText>
        </w:r>
      </w:del>
      <w:r w:rsidRPr="009072ED">
        <w:rPr>
          <w:lang w:eastAsia="ja-JP"/>
        </w:rPr>
        <w:t xml:space="preserve"> </w:t>
      </w:r>
      <w:r w:rsidR="00414030" w:rsidRPr="009072ED">
        <w:rPr>
          <w:lang w:eastAsia="ja-JP"/>
        </w:rPr>
        <w:t>C</w:t>
      </w:r>
      <w:r w:rsidR="00FE1D70" w:rsidRPr="009072ED">
        <w:rPr>
          <w:lang w:eastAsia="ja-JP"/>
        </w:rPr>
        <w:t xml:space="preserve">ut the agarose slab containing the filled microchambers into a square of about </w:t>
      </w:r>
      <w:r w:rsidR="000C6DE0" w:rsidRPr="009072ED">
        <w:rPr>
          <w:lang w:eastAsia="ja-JP"/>
        </w:rPr>
        <w:t>15 x 15 mm so that it</w:t>
      </w:r>
      <w:r w:rsidR="009164AE" w:rsidRPr="009072ED">
        <w:rPr>
          <w:lang w:eastAsia="ja-JP"/>
        </w:rPr>
        <w:t xml:space="preserve"> fits nicely into the opening of the dish. Pick up the square agarose </w:t>
      </w:r>
      <w:r w:rsidR="00414030" w:rsidRPr="009072ED">
        <w:rPr>
          <w:lang w:eastAsia="ja-JP"/>
        </w:rPr>
        <w:t>s</w:t>
      </w:r>
      <w:r w:rsidR="009164AE" w:rsidRPr="009072ED">
        <w:rPr>
          <w:lang w:eastAsia="ja-JP"/>
        </w:rPr>
        <w:t>lab with forceps an</w:t>
      </w:r>
      <w:r w:rsidR="000C6DE0" w:rsidRPr="009072ED">
        <w:rPr>
          <w:lang w:eastAsia="ja-JP"/>
        </w:rPr>
        <w:t>d</w:t>
      </w:r>
      <w:r w:rsidR="009164AE" w:rsidRPr="009072ED">
        <w:rPr>
          <w:lang w:eastAsia="ja-JP"/>
        </w:rPr>
        <w:t xml:space="preserve"> place it upside down onto a glass coverslip of 20 x 20 mm. Once dropped, do not lift it up again or slide it around because this </w:t>
      </w:r>
      <w:r w:rsidR="000C6DE0" w:rsidRPr="009072ED">
        <w:rPr>
          <w:lang w:eastAsia="ja-JP"/>
        </w:rPr>
        <w:t>may</w:t>
      </w:r>
      <w:r w:rsidR="009164AE" w:rsidRPr="009072ED">
        <w:rPr>
          <w:lang w:eastAsia="ja-JP"/>
        </w:rPr>
        <w:t xml:space="preserve"> </w:t>
      </w:r>
      <w:r w:rsidR="000C6DE0" w:rsidRPr="009072ED">
        <w:rPr>
          <w:lang w:eastAsia="ja-JP"/>
        </w:rPr>
        <w:t>cause</w:t>
      </w:r>
      <w:r w:rsidR="009164AE" w:rsidRPr="009072ED">
        <w:rPr>
          <w:lang w:eastAsia="ja-JP"/>
        </w:rPr>
        <w:t xml:space="preserve"> the bacteria and worms </w:t>
      </w:r>
      <w:r w:rsidR="000C6DE0" w:rsidRPr="009072ED">
        <w:rPr>
          <w:lang w:eastAsia="ja-JP"/>
        </w:rPr>
        <w:t>to be pushed out of</w:t>
      </w:r>
      <w:r w:rsidR="009164AE" w:rsidRPr="009072ED">
        <w:rPr>
          <w:lang w:eastAsia="ja-JP"/>
        </w:rPr>
        <w:t xml:space="preserve"> their chambers. </w:t>
      </w:r>
    </w:p>
    <w:p w14:paraId="528477E4" w14:textId="77777777" w:rsidR="008065B1" w:rsidRPr="009072ED" w:rsidRDefault="003A2C2D" w:rsidP="002148CA">
      <w:pPr>
        <w:widowControl w:val="0"/>
        <w:autoSpaceDE w:val="0"/>
        <w:autoSpaceDN w:val="0"/>
        <w:adjustRightInd w:val="0"/>
        <w:spacing w:after="240"/>
        <w:jc w:val="both"/>
        <w:rPr>
          <w:lang w:eastAsia="ja-JP"/>
        </w:rPr>
        <w:pPrChange w:id="107" w:author="Henrik Bringmann" w:date="2015-01-19T10:16:00Z">
          <w:pPr>
            <w:widowControl w:val="0"/>
            <w:autoSpaceDE w:val="0"/>
            <w:autoSpaceDN w:val="0"/>
            <w:adjustRightInd w:val="0"/>
            <w:spacing w:after="120"/>
            <w:jc w:val="both"/>
          </w:pPr>
        </w:pPrChange>
      </w:pPr>
      <w:r w:rsidRPr="009072ED">
        <w:rPr>
          <w:lang w:eastAsia="ja-JP"/>
        </w:rPr>
        <w:t xml:space="preserve">3.5) </w:t>
      </w:r>
      <w:r w:rsidR="001C5FC8" w:rsidRPr="009072ED">
        <w:rPr>
          <w:lang w:eastAsia="ja-JP"/>
        </w:rPr>
        <w:t>Assembly of the dish</w:t>
      </w:r>
      <w:r w:rsidR="00414030" w:rsidRPr="009072ED">
        <w:rPr>
          <w:lang w:eastAsia="ja-JP"/>
        </w:rPr>
        <w:t>:</w:t>
      </w:r>
      <w:r w:rsidR="001C5FC8" w:rsidRPr="009072ED">
        <w:rPr>
          <w:lang w:eastAsia="ja-JP"/>
        </w:rPr>
        <w:t xml:space="preserve"> </w:t>
      </w:r>
    </w:p>
    <w:p w14:paraId="28D1A1D6" w14:textId="1BBE817D" w:rsidR="008065B1" w:rsidRPr="009072ED" w:rsidRDefault="008065B1" w:rsidP="002148CA">
      <w:pPr>
        <w:widowControl w:val="0"/>
        <w:autoSpaceDE w:val="0"/>
        <w:autoSpaceDN w:val="0"/>
        <w:adjustRightInd w:val="0"/>
        <w:spacing w:after="240"/>
        <w:jc w:val="both"/>
        <w:rPr>
          <w:lang w:eastAsia="ja-JP"/>
        </w:rPr>
        <w:pPrChange w:id="108" w:author="Henrik Bringmann" w:date="2015-01-19T10:16:00Z">
          <w:pPr>
            <w:widowControl w:val="0"/>
            <w:autoSpaceDE w:val="0"/>
            <w:autoSpaceDN w:val="0"/>
            <w:adjustRightInd w:val="0"/>
            <w:spacing w:after="120"/>
            <w:jc w:val="both"/>
          </w:pPr>
        </w:pPrChange>
      </w:pPr>
      <w:r w:rsidRPr="009072ED">
        <w:rPr>
          <w:lang w:eastAsia="ja-JP"/>
        </w:rPr>
        <w:t>3.5.1)</w:t>
      </w:r>
      <w:del w:id="109" w:author="Henrik Bringmann" w:date="2015-01-19T10:16:00Z">
        <w:r>
          <w:rPr>
            <w:lang w:eastAsia="ja-JP"/>
          </w:rPr>
          <w:delText xml:space="preserve"> Gluing of the coverslip:</w:delText>
        </w:r>
      </w:del>
      <w:r w:rsidRPr="009072ED">
        <w:rPr>
          <w:lang w:eastAsia="ja-JP"/>
        </w:rPr>
        <w:t xml:space="preserve"> </w:t>
      </w:r>
      <w:r w:rsidR="001539EC" w:rsidRPr="009072ED">
        <w:rPr>
          <w:lang w:eastAsia="ja-JP"/>
        </w:rPr>
        <w:t>P</w:t>
      </w:r>
      <w:r w:rsidR="001C5FC8" w:rsidRPr="009072ED">
        <w:rPr>
          <w:lang w:eastAsia="ja-JP"/>
        </w:rPr>
        <w:t xml:space="preserve">lace the glass coverslip onto the opening of the plastic dish. Gently press down the glass coverslip onto the ring made of double-sided sticky tape. Take care not to break the glass. </w:t>
      </w:r>
    </w:p>
    <w:p w14:paraId="09138FCC" w14:textId="767A6462" w:rsidR="008065B1" w:rsidRPr="009072ED" w:rsidRDefault="008065B1" w:rsidP="002148CA">
      <w:pPr>
        <w:widowControl w:val="0"/>
        <w:autoSpaceDE w:val="0"/>
        <w:autoSpaceDN w:val="0"/>
        <w:adjustRightInd w:val="0"/>
        <w:spacing w:after="240"/>
        <w:jc w:val="both"/>
        <w:rPr>
          <w:lang w:eastAsia="ja-JP"/>
        </w:rPr>
        <w:pPrChange w:id="110" w:author="Henrik Bringmann" w:date="2015-01-19T10:16:00Z">
          <w:pPr>
            <w:widowControl w:val="0"/>
            <w:autoSpaceDE w:val="0"/>
            <w:autoSpaceDN w:val="0"/>
            <w:adjustRightInd w:val="0"/>
            <w:spacing w:after="120"/>
            <w:jc w:val="both"/>
          </w:pPr>
        </w:pPrChange>
      </w:pPr>
      <w:del w:id="111" w:author="Henrik Bringmann" w:date="2015-01-19T10:16:00Z">
        <w:r>
          <w:rPr>
            <w:lang w:eastAsia="ja-JP"/>
          </w:rPr>
          <w:delText>3.5.2) Connecting agar chambers with moisture reservoir:</w:delText>
        </w:r>
      </w:del>
      <w:ins w:id="112" w:author="Henrik Bringmann" w:date="2015-01-19T10:16:00Z">
        <w:r w:rsidRPr="009072ED">
          <w:rPr>
            <w:lang w:eastAsia="ja-JP"/>
          </w:rPr>
          <w:t>3.5.2)</w:t>
        </w:r>
      </w:ins>
      <w:r w:rsidRPr="009072ED">
        <w:rPr>
          <w:lang w:eastAsia="ja-JP"/>
        </w:rPr>
        <w:t xml:space="preserve"> </w:t>
      </w:r>
      <w:r w:rsidR="001C5FC8" w:rsidRPr="009072ED">
        <w:rPr>
          <w:lang w:eastAsia="ja-JP"/>
        </w:rPr>
        <w:t xml:space="preserve">Turn the dish upside down and use a P1000 pipette to fill the gap between the agar slab containing the microchambers and the agarose reservoir with liquid </w:t>
      </w:r>
      <w:r w:rsidR="009951AF" w:rsidRPr="009072ED">
        <w:rPr>
          <w:lang w:eastAsia="ja-JP"/>
        </w:rPr>
        <w:t>low-</w:t>
      </w:r>
      <w:r w:rsidR="00B9526A" w:rsidRPr="009072ED">
        <w:rPr>
          <w:lang w:eastAsia="ja-JP"/>
        </w:rPr>
        <w:t xml:space="preserve">melting point </w:t>
      </w:r>
      <w:r w:rsidR="001C5FC8" w:rsidRPr="009072ED">
        <w:rPr>
          <w:lang w:eastAsia="ja-JP"/>
        </w:rPr>
        <w:t>agarose</w:t>
      </w:r>
      <w:r w:rsidR="00B067A5" w:rsidRPr="009072ED">
        <w:rPr>
          <w:lang w:eastAsia="ja-JP"/>
        </w:rPr>
        <w:t xml:space="preserve"> cooled to about 30</w:t>
      </w:r>
      <w:r w:rsidR="003062CC" w:rsidRPr="009072ED">
        <w:rPr>
          <w:color w:val="000000"/>
        </w:rPr>
        <w:t>°</w:t>
      </w:r>
      <w:r w:rsidR="00B067A5" w:rsidRPr="009072ED">
        <w:rPr>
          <w:lang w:eastAsia="ja-JP"/>
        </w:rPr>
        <w:t>C</w:t>
      </w:r>
      <w:r w:rsidR="001C5FC8" w:rsidRPr="009072ED">
        <w:rPr>
          <w:lang w:eastAsia="ja-JP"/>
        </w:rPr>
        <w:t xml:space="preserve">. Wait until the agarose has solidified. </w:t>
      </w:r>
    </w:p>
    <w:p w14:paraId="1E61A5F8" w14:textId="506A0AD9" w:rsidR="003A2C2D" w:rsidRPr="009072ED" w:rsidRDefault="008065B1" w:rsidP="002148CA">
      <w:pPr>
        <w:widowControl w:val="0"/>
        <w:autoSpaceDE w:val="0"/>
        <w:autoSpaceDN w:val="0"/>
        <w:adjustRightInd w:val="0"/>
        <w:spacing w:after="240"/>
        <w:jc w:val="both"/>
        <w:rPr>
          <w:lang w:eastAsia="ja-JP"/>
        </w:rPr>
        <w:pPrChange w:id="113" w:author="Henrik Bringmann" w:date="2015-01-19T10:16:00Z">
          <w:pPr>
            <w:widowControl w:val="0"/>
            <w:autoSpaceDE w:val="0"/>
            <w:autoSpaceDN w:val="0"/>
            <w:adjustRightInd w:val="0"/>
            <w:spacing w:after="120"/>
            <w:jc w:val="both"/>
          </w:pPr>
        </w:pPrChange>
      </w:pPr>
      <w:r w:rsidRPr="009072ED">
        <w:rPr>
          <w:lang w:eastAsia="ja-JP"/>
        </w:rPr>
        <w:t>3.5.3)</w:t>
      </w:r>
      <w:del w:id="114" w:author="Henrik Bringmann" w:date="2015-01-19T10:16:00Z">
        <w:r>
          <w:rPr>
            <w:lang w:eastAsia="ja-JP"/>
          </w:rPr>
          <w:delText xml:space="preserve"> Dish sealing:</w:delText>
        </w:r>
      </w:del>
      <w:r w:rsidRPr="009072ED">
        <w:rPr>
          <w:lang w:eastAsia="ja-JP"/>
        </w:rPr>
        <w:t xml:space="preserve"> </w:t>
      </w:r>
      <w:r w:rsidR="001C5FC8" w:rsidRPr="009072ED">
        <w:rPr>
          <w:lang w:eastAsia="ja-JP"/>
        </w:rPr>
        <w:t>Seal the dish with a lid.</w:t>
      </w:r>
      <w:r w:rsidR="00CC11FB" w:rsidRPr="009072ED">
        <w:rPr>
          <w:lang w:eastAsia="ja-JP"/>
        </w:rPr>
        <w:t xml:space="preserve"> </w:t>
      </w:r>
      <w:r w:rsidR="001C5FC8" w:rsidRPr="009072ED">
        <w:rPr>
          <w:lang w:eastAsia="ja-JP"/>
        </w:rPr>
        <w:t>For inverted microscopes use a heated lid. For upright micr</w:t>
      </w:r>
      <w:r w:rsidR="00365923" w:rsidRPr="009072ED">
        <w:rPr>
          <w:lang w:eastAsia="ja-JP"/>
        </w:rPr>
        <w:t>oscope</w:t>
      </w:r>
      <w:r w:rsidR="00E34AB8" w:rsidRPr="009072ED">
        <w:rPr>
          <w:lang w:eastAsia="ja-JP"/>
        </w:rPr>
        <w:t>s</w:t>
      </w:r>
      <w:r w:rsidR="00365923" w:rsidRPr="009072ED">
        <w:rPr>
          <w:lang w:eastAsia="ja-JP"/>
        </w:rPr>
        <w:t xml:space="preserve"> </w:t>
      </w:r>
      <w:r w:rsidR="00B17CCD" w:rsidRPr="009072ED">
        <w:rPr>
          <w:lang w:eastAsia="ja-JP"/>
        </w:rPr>
        <w:t xml:space="preserve">use </w:t>
      </w:r>
      <w:r w:rsidR="00365923" w:rsidRPr="009072ED">
        <w:rPr>
          <w:lang w:eastAsia="ja-JP"/>
        </w:rPr>
        <w:t xml:space="preserve">a normal lid and </w:t>
      </w:r>
      <w:r w:rsidR="00B17CCD" w:rsidRPr="009072ED">
        <w:rPr>
          <w:lang w:eastAsia="ja-JP"/>
        </w:rPr>
        <w:t xml:space="preserve">seal </w:t>
      </w:r>
      <w:r w:rsidR="00365923" w:rsidRPr="009072ED">
        <w:rPr>
          <w:lang w:eastAsia="ja-JP"/>
        </w:rPr>
        <w:t xml:space="preserve">the dish with parafilm. </w:t>
      </w:r>
    </w:p>
    <w:p w14:paraId="6BCB55AD" w14:textId="0F2EFB6E" w:rsidR="00FC5179" w:rsidRPr="009072ED" w:rsidRDefault="00FC5179" w:rsidP="00FC5179">
      <w:pPr>
        <w:widowControl w:val="0"/>
        <w:autoSpaceDE w:val="0"/>
        <w:autoSpaceDN w:val="0"/>
        <w:adjustRightInd w:val="0"/>
        <w:spacing w:after="240"/>
        <w:jc w:val="both"/>
        <w:outlineLvl w:val="0"/>
        <w:rPr>
          <w:b/>
          <w:lang w:eastAsia="ja-JP"/>
        </w:rPr>
        <w:pPrChange w:id="115" w:author="Henrik Bringmann" w:date="2015-01-19T10:16:00Z">
          <w:pPr>
            <w:widowControl w:val="0"/>
            <w:autoSpaceDE w:val="0"/>
            <w:autoSpaceDN w:val="0"/>
            <w:adjustRightInd w:val="0"/>
            <w:spacing w:after="120"/>
            <w:jc w:val="both"/>
            <w:outlineLvl w:val="0"/>
          </w:pPr>
        </w:pPrChange>
      </w:pPr>
      <w:r>
        <w:rPr>
          <w:b/>
          <w:lang w:eastAsia="ja-JP"/>
        </w:rPr>
        <w:t>4</w:t>
      </w:r>
      <w:r w:rsidRPr="009072ED">
        <w:rPr>
          <w:b/>
          <w:lang w:eastAsia="ja-JP"/>
        </w:rPr>
        <w:t xml:space="preserve">. </w:t>
      </w:r>
      <w:moveToRangeStart w:id="116" w:author="Henrik Bringmann" w:date="2015-01-19T10:16:00Z" w:name="move283281913"/>
      <w:moveTo w:id="117" w:author="Henrik Bringmann" w:date="2015-01-19T10:16:00Z">
        <w:r w:rsidRPr="009072ED">
          <w:rPr>
            <w:b/>
            <w:lang w:eastAsia="ja-JP"/>
          </w:rPr>
          <w:t>Calcium imaging</w:t>
        </w:r>
      </w:moveTo>
      <w:moveFromRangeStart w:id="118" w:author="Henrik Bringmann" w:date="2015-01-19T10:16:00Z" w:name="move283281914"/>
      <w:moveToRangeEnd w:id="116"/>
      <w:moveFrom w:id="119" w:author="Henrik Bringmann" w:date="2015-01-19T10:16:00Z">
        <w:r w:rsidR="00140665" w:rsidRPr="009072ED">
          <w:rPr>
            <w:b/>
            <w:lang w:eastAsia="ja-JP"/>
          </w:rPr>
          <w:t>Parallel AMI</w:t>
        </w:r>
        <w:r w:rsidR="000349B2" w:rsidRPr="009072ED">
          <w:rPr>
            <w:b/>
            <w:lang w:eastAsia="ja-JP"/>
          </w:rPr>
          <w:t xml:space="preserve"> </w:t>
        </w:r>
        <w:r w:rsidR="002270D8" w:rsidRPr="009072ED">
          <w:rPr>
            <w:b/>
            <w:lang w:eastAsia="ja-JP"/>
          </w:rPr>
          <w:t xml:space="preserve">of </w:t>
        </w:r>
        <w:r w:rsidR="000349B2" w:rsidRPr="009072ED">
          <w:rPr>
            <w:b/>
            <w:lang w:eastAsia="ja-JP"/>
          </w:rPr>
          <w:t xml:space="preserve">multiple </w:t>
        </w:r>
        <w:r w:rsidR="00140665" w:rsidRPr="009072ED">
          <w:rPr>
            <w:b/>
            <w:lang w:eastAsia="ja-JP"/>
          </w:rPr>
          <w:t>worms</w:t>
        </w:r>
      </w:moveFrom>
      <w:moveFromRangeEnd w:id="118"/>
    </w:p>
    <w:p w14:paraId="72A2C624" w14:textId="18706136" w:rsidR="00FC5179" w:rsidRPr="00DB6D1E" w:rsidRDefault="00414030" w:rsidP="00FC5179">
      <w:pPr>
        <w:widowControl w:val="0"/>
        <w:autoSpaceDE w:val="0"/>
        <w:autoSpaceDN w:val="0"/>
        <w:adjustRightInd w:val="0"/>
        <w:spacing w:after="240"/>
        <w:rPr>
          <w:ins w:id="120" w:author="Henrik Bringmann" w:date="2015-01-19T10:16:00Z"/>
          <w:rFonts w:ascii="Times" w:hAnsi="Times" w:cs="Times"/>
          <w:i/>
          <w:iCs/>
          <w:sz w:val="32"/>
          <w:szCs w:val="32"/>
          <w:lang w:eastAsia="ja-JP"/>
        </w:rPr>
      </w:pPr>
      <w:del w:id="121" w:author="Henrik Bringmann" w:date="2015-01-19T10:16:00Z">
        <w:r w:rsidRPr="005B6886">
          <w:rPr>
            <w:lang w:eastAsia="ja-JP"/>
          </w:rPr>
          <w:delText>4</w:delText>
        </w:r>
        <w:r w:rsidR="00DB0D81" w:rsidRPr="005B6886">
          <w:rPr>
            <w:lang w:eastAsia="ja-JP"/>
          </w:rPr>
          <w:delText>.1</w:delText>
        </w:r>
        <w:r w:rsidR="00140665" w:rsidRPr="005B6886">
          <w:rPr>
            <w:lang w:eastAsia="ja-JP"/>
          </w:rPr>
          <w:delText xml:space="preserve">) </w:delText>
        </w:r>
        <w:r w:rsidR="00B83838">
          <w:rPr>
            <w:lang w:eastAsia="ja-JP"/>
          </w:rPr>
          <w:delText>Imaging</w:delText>
        </w:r>
        <w:r w:rsidR="00A50239">
          <w:rPr>
            <w:lang w:eastAsia="ja-JP"/>
          </w:rPr>
          <w:delText xml:space="preserve"> multiple worms by using an automated stage</w:delText>
        </w:r>
        <w:r w:rsidR="00B83838">
          <w:rPr>
            <w:lang w:eastAsia="ja-JP"/>
          </w:rPr>
          <w:delText>:</w:delText>
        </w:r>
      </w:del>
      <w:ins w:id="122" w:author="Henrik Bringmann" w:date="2015-01-19T10:16:00Z">
        <w:r w:rsidR="00FC5179">
          <w:rPr>
            <w:lang w:eastAsia="ja-JP"/>
          </w:rPr>
          <w:t xml:space="preserve">4.1) Use transgenic strains expressing genetically encoded calcium sensors such as </w:t>
        </w:r>
        <w:r w:rsidR="00FC5179">
          <w:rPr>
            <w:bCs/>
            <w:lang w:eastAsia="ja-JP"/>
          </w:rPr>
          <w:t>HBR16 (</w:t>
        </w:r>
        <w:r w:rsidR="00FC5179" w:rsidRPr="00E14389">
          <w:rPr>
            <w:i/>
            <w:iCs/>
            <w:lang w:eastAsia="ja-JP"/>
          </w:rPr>
          <w:t>goeIs5[pnmr-1::SL1-GCaMP3.35-SL2::unc-54-3'UTR, unc-119(+)]</w:t>
        </w:r>
        <w:r w:rsidR="00FC5179" w:rsidRPr="00E14389">
          <w:rPr>
            <w:iCs/>
            <w:lang w:eastAsia="ja-JP"/>
          </w:rPr>
          <w:t>)</w:t>
        </w:r>
        <w:r w:rsidR="008F0F52">
          <w:fldChar w:fldCharType="begin"/>
        </w:r>
        <w:r w:rsidR="008F0F52">
          <w:instrText xml:space="preserve"> HYPERLINK \l "_ENREF_27" \o "Turek, 2013 #250" </w:instrText>
        </w:r>
        <w:r w:rsidR="008F0F52">
          <w:fldChar w:fldCharType="separate"/>
        </w:r>
        <w:r w:rsidR="00DB10A9">
          <w:rPr>
            <w:iCs/>
            <w:lang w:eastAsia="ja-JP"/>
          </w:rPr>
          <w:fldChar w:fldCharType="begin"/>
        </w:r>
        <w:r w:rsidR="00DB10A9">
          <w:rPr>
            <w:iCs/>
            <w:lang w:eastAsia="ja-JP"/>
          </w:rPr>
          <w:instrText xml:space="preserve"> ADDIN EN.CITE &lt;EndNote&gt;&lt;Cite&gt;&lt;Author&gt;Turek&lt;/Author&gt;&lt;Year&gt;2013&lt;/Year&gt;&lt;RecNum&gt;250&lt;/RecNum&gt;&lt;DisplayText&gt;&lt;style face="superscript"&gt;27&lt;/style&gt;&lt;/DisplayText&gt;&lt;record&gt;&lt;rec-number&gt;250&lt;/rec-number&gt;&lt;foreign-keys&gt;&lt;key app="EN" db-id="0xs0frf5pswp0geeeesxftvcresfxpx95sev"&gt;250&lt;/key&gt;&lt;/foreign-keys&gt;&lt;ref-type name="Journal Article"&gt;17&lt;/ref-type&gt;&lt;contributors&gt;&lt;authors&gt;&lt;author&gt;Turek, M.&lt;/author&gt;&lt;author&gt;Lewandrowski, I.&lt;/author&gt;&lt;author&gt;Bringmann, H.&lt;/author&gt;&lt;/authors&gt;&lt;/contributors&gt;&lt;auth-address&gt;Max Planck Institute for Biophysical Chemistry, Am Fassberg 11, 37077 Goettingen, Germany.&lt;/auth-address&gt;&lt;titles&gt;&lt;title&gt;An AP2 transcription factor is required for a sleep-active neuron to induce sleep-like quiescence in C. elegans&lt;/title&gt;&lt;secondary-title&gt;Curr Biol&lt;/secondary-title&gt;&lt;alt-title&gt;Current biology : CB&lt;/alt-title&gt;&lt;/titles&gt;&lt;periodical&gt;&lt;full-title&gt;Curr Biol&lt;/full-title&gt;&lt;/periodical&gt;&lt;pages&gt;2215-23&lt;/pages&gt;&lt;volume&gt;23&lt;/volume&gt;&lt;number&gt;22&lt;/number&gt;&lt;edition&gt;2013/11/05&lt;/edition&gt;&lt;dates&gt;&lt;year&gt;2013&lt;/year&gt;&lt;pub-dates&gt;&lt;date&gt;Nov 18&lt;/date&gt;&lt;/pub-dates&gt;&lt;/dates&gt;&lt;isbn&gt;1879-0445 (Electronic)&amp;#xD;0960-9822 (Linking)&lt;/isbn&gt;&lt;accession-num&gt;24184105&lt;/accession-num&gt;&lt;urls&gt;&lt;related-urls&gt;&lt;url&gt;http://www.ncbi.nlm.nih.gov/pubmed/24184105&lt;/url&gt;&lt;/related-urls&gt;&lt;/urls&gt;&lt;electronic-resource-num&gt;10.1016/j.cub.2013.09.028&lt;/electronic-resource-num&gt;&lt;language&gt;eng&lt;/language&gt;&lt;/record&gt;&lt;/Cite&gt;&lt;/EndNote&gt;</w:instrText>
        </w:r>
        <w:r w:rsidR="00DB10A9">
          <w:rPr>
            <w:iCs/>
            <w:lang w:eastAsia="ja-JP"/>
          </w:rPr>
          <w:fldChar w:fldCharType="separate"/>
        </w:r>
        <w:r w:rsidR="00DB10A9" w:rsidRPr="00BF5A2A">
          <w:rPr>
            <w:iCs/>
            <w:noProof/>
            <w:vertAlign w:val="superscript"/>
            <w:lang w:eastAsia="ja-JP"/>
          </w:rPr>
          <w:t>27</w:t>
        </w:r>
        <w:r w:rsidR="00DB10A9">
          <w:rPr>
            <w:iCs/>
            <w:lang w:eastAsia="ja-JP"/>
          </w:rPr>
          <w:fldChar w:fldCharType="end"/>
        </w:r>
        <w:r w:rsidR="008F0F52">
          <w:rPr>
            <w:iCs/>
            <w:lang w:eastAsia="ja-JP"/>
          </w:rPr>
          <w:fldChar w:fldCharType="end"/>
        </w:r>
        <w:r w:rsidR="00FC5179">
          <w:rPr>
            <w:iCs/>
            <w:lang w:eastAsia="ja-JP"/>
          </w:rPr>
          <w:t>.</w:t>
        </w:r>
      </w:ins>
    </w:p>
    <w:p w14:paraId="69985813" w14:textId="545F6ED1" w:rsidR="00FC5179" w:rsidRPr="009072ED" w:rsidRDefault="00FC5179" w:rsidP="00FC5179">
      <w:pPr>
        <w:widowControl w:val="0"/>
        <w:autoSpaceDE w:val="0"/>
        <w:autoSpaceDN w:val="0"/>
        <w:adjustRightInd w:val="0"/>
        <w:spacing w:after="240"/>
        <w:jc w:val="both"/>
        <w:rPr>
          <w:ins w:id="123" w:author="Henrik Bringmann" w:date="2015-01-19T10:16:00Z"/>
          <w:lang w:eastAsia="ja-JP"/>
        </w:rPr>
      </w:pPr>
      <w:ins w:id="124" w:author="Henrik Bringmann" w:date="2015-01-19T10:16:00Z">
        <w:r>
          <w:rPr>
            <w:lang w:eastAsia="ja-JP"/>
          </w:rPr>
          <w:t>4</w:t>
        </w:r>
        <w:r w:rsidRPr="009072ED">
          <w:rPr>
            <w:lang w:eastAsia="ja-JP"/>
          </w:rPr>
          <w:t>.</w:t>
        </w:r>
        <w:r>
          <w:rPr>
            <w:lang w:eastAsia="ja-JP"/>
          </w:rPr>
          <w:t>2</w:t>
        </w:r>
      </w:ins>
      <w:moveToRangeStart w:id="125" w:author="Henrik Bringmann" w:date="2015-01-19T10:16:00Z" w:name="move283281915"/>
      <w:moveTo w:id="126" w:author="Henrik Bringmann" w:date="2015-01-19T10:16:00Z">
        <w:r w:rsidRPr="009072ED">
          <w:rPr>
            <w:lang w:eastAsia="ja-JP"/>
          </w:rPr>
          <w:t>) Use a compound microscope equipped for wide-field epifluorescence. Connect the TTL output of the EMCCD camera to the TTL input of the LED, so that each time the camera records a frame the sample will be illuminated. Use an exposure time of about 5ms. Use EM gain in the range of 50 – 300.</w:t>
        </w:r>
      </w:moveTo>
      <w:moveToRangeEnd w:id="125"/>
      <w:ins w:id="127" w:author="Henrik Bringmann" w:date="2015-01-19T10:16:00Z">
        <w:r w:rsidRPr="00DB2908">
          <w:rPr>
            <w:rFonts w:ascii="Lucida Grande" w:hAnsi="Lucida Grande" w:cs="Lucida Grande" w:hint="eastAsia"/>
            <w:b/>
            <w:color w:val="000000"/>
          </w:rPr>
          <w:t xml:space="preserve"> </w:t>
        </w:r>
      </w:ins>
    </w:p>
    <w:p w14:paraId="1477BAA1" w14:textId="0E70ED2B" w:rsidR="00FC5179" w:rsidRDefault="00FC5179" w:rsidP="00FC5179">
      <w:pPr>
        <w:widowControl w:val="0"/>
        <w:autoSpaceDE w:val="0"/>
        <w:autoSpaceDN w:val="0"/>
        <w:adjustRightInd w:val="0"/>
        <w:spacing w:after="240"/>
        <w:jc w:val="both"/>
        <w:rPr>
          <w:lang w:eastAsia="ja-JP"/>
        </w:rPr>
        <w:pPrChange w:id="128" w:author="Henrik Bringmann" w:date="2015-01-19T10:16:00Z">
          <w:pPr>
            <w:widowControl w:val="0"/>
            <w:autoSpaceDE w:val="0"/>
            <w:autoSpaceDN w:val="0"/>
            <w:adjustRightInd w:val="0"/>
            <w:spacing w:after="120"/>
            <w:jc w:val="both"/>
          </w:pPr>
        </w:pPrChange>
      </w:pPr>
      <w:ins w:id="129" w:author="Henrik Bringmann" w:date="2015-01-19T10:16:00Z">
        <w:r>
          <w:rPr>
            <w:lang w:eastAsia="ja-JP"/>
          </w:rPr>
          <w:t>4</w:t>
        </w:r>
        <w:r w:rsidRPr="009072ED">
          <w:rPr>
            <w:lang w:eastAsia="ja-JP"/>
          </w:rPr>
          <w:t>.</w:t>
        </w:r>
        <w:r>
          <w:rPr>
            <w:lang w:eastAsia="ja-JP"/>
          </w:rPr>
          <w:t>3</w:t>
        </w:r>
        <w:r w:rsidRPr="009072ED">
          <w:rPr>
            <w:lang w:eastAsia="ja-JP"/>
          </w:rPr>
          <w:t xml:space="preserve">) Specify a burst movie running for 24 h with each worm being imaged every 15-30 minutes first for 20 seconds with DIC, then for 20 seconds with a GFP fluorescence to record GCaMP, and then </w:t>
        </w:r>
        <w:r>
          <w:rPr>
            <w:lang w:eastAsia="ja-JP"/>
          </w:rPr>
          <w:t xml:space="preserve">take </w:t>
        </w:r>
        <w:r w:rsidRPr="009072ED">
          <w:rPr>
            <w:lang w:eastAsia="ja-JP"/>
          </w:rPr>
          <w:t xml:space="preserve">a final image of the mKate2 signal is taken to control for expression levels. </w:t>
        </w:r>
      </w:ins>
      <w:moveToRangeStart w:id="130" w:author="Henrik Bringmann" w:date="2015-01-19T10:16:00Z" w:name="move283281916"/>
      <w:moveTo w:id="131" w:author="Henrik Bringmann" w:date="2015-01-19T10:16:00Z">
        <w:r w:rsidRPr="009072ED">
          <w:rPr>
            <w:lang w:eastAsia="ja-JP"/>
          </w:rPr>
          <w:t>Use a frame rate of 2/s during each burst.</w:t>
        </w:r>
      </w:moveTo>
    </w:p>
    <w:moveToRangeEnd w:id="130"/>
    <w:p w14:paraId="7E90A8E4" w14:textId="7A37E58F" w:rsidR="00FC5179" w:rsidRPr="00FC5179" w:rsidRDefault="00FC5179" w:rsidP="00FC5179">
      <w:pPr>
        <w:widowControl w:val="0"/>
        <w:autoSpaceDE w:val="0"/>
        <w:autoSpaceDN w:val="0"/>
        <w:adjustRightInd w:val="0"/>
        <w:spacing w:after="240"/>
        <w:jc w:val="both"/>
        <w:rPr>
          <w:ins w:id="132" w:author="Henrik Bringmann" w:date="2015-01-19T10:16:00Z"/>
          <w:lang w:eastAsia="ja-JP"/>
        </w:rPr>
      </w:pPr>
      <w:ins w:id="133" w:author="Henrik Bringmann" w:date="2015-01-19T10:16:00Z">
        <w:r>
          <w:rPr>
            <w:lang w:eastAsia="ja-JP"/>
          </w:rPr>
          <w:t xml:space="preserve">4.4) For visual data inspection, use a false-color map to enhance the visibility of small changes in fluorescence intensity. Plot fluorescent data as </w:t>
        </w:r>
        <w:r w:rsidRPr="00DB2908">
          <w:rPr>
            <w:color w:val="000000"/>
          </w:rPr>
          <w:t>Δ</w:t>
        </w:r>
        <w:r>
          <w:rPr>
            <w:lang w:eastAsia="ja-JP"/>
          </w:rPr>
          <w:t>F/F, with F being the average baseline value of fluorescence. A detailed description of calcium data analysis can be found in the literature</w:t>
        </w:r>
        <w:r w:rsidR="008F0F52">
          <w:fldChar w:fldCharType="begin"/>
        </w:r>
        <w:r w:rsidR="008F0F52">
          <w:instrText xml:space="preserve"> HYPERLINK \l "_ENREF_20" \o "Kerr, 2006 #152" </w:instrText>
        </w:r>
        <w:r w:rsidR="008F0F52">
          <w:fldChar w:fldCharType="separate"/>
        </w:r>
        <w:r w:rsidR="00DB10A9">
          <w:rPr>
            <w:lang w:eastAsia="ja-JP"/>
          </w:rPr>
          <w:fldChar w:fldCharType="begin"/>
        </w:r>
        <w:r w:rsidR="00DB10A9">
          <w:rPr>
            <w:lang w:eastAsia="ja-JP"/>
          </w:rPr>
          <w:instrText xml:space="preserve"> ADDIN EN.CITE &lt;EndNote&gt;&lt;Cite&gt;&lt;Author&gt;Kerr&lt;/Author&gt;&lt;Year&gt;2006&lt;/Year&gt;&lt;RecNum&gt;152&lt;/RecNum&gt;&lt;DisplayText&gt;&lt;style face="superscript"&gt;20&lt;/style&gt;&lt;/DisplayText&gt;&lt;record&gt;&lt;rec-number&gt;152&lt;/rec-number&gt;&lt;foreign-keys&gt;&lt;key app="EN" db-id="0xs0frf5pswp0geeeesxftvcresfxpx95sev"&gt;152&lt;/key&gt;&lt;/foreign-keys&gt;&lt;ref-type name="Journal Article"&gt;17&lt;/ref-type&gt;&lt;contributors&gt;&lt;authors&gt;&lt;author&gt;Kerr, R. A.&lt;/author&gt;&lt;/authors&gt;&lt;/contributors&gt;&lt;auth-address&gt;Division of Biology, University of California, San Diego, La Jolla, CA 92093-0349, USA. rkerr@biomail.ucsd.edu&lt;/auth-address&gt;&lt;titles&gt;&lt;title&gt;Imaging the activity of neurons and muscles&lt;/title&gt;&lt;secondary-title&gt;WormBook&lt;/secondary-title&gt;&lt;alt-title&gt;WormBook : the online review of C. elegans biology&lt;/alt-title&gt;&lt;/titles&gt;&lt;periodical&gt;&lt;full-title&gt;WormBook&lt;/full-title&gt;&lt;/periodical&gt;&lt;pages&gt;1-13&lt;/pages&gt;&lt;edition&gt;2007/12/01&lt;/edition&gt;&lt;keywords&gt;&lt;keyword&gt;Animals&lt;/keyword&gt;&lt;keyword&gt;Caenorhabditis elegans/*physiology&lt;/keyword&gt;&lt;keyword&gt;Image Processing, Computer-Assisted&lt;/keyword&gt;&lt;keyword&gt;Microscopy, Fluorescence&lt;/keyword&gt;&lt;keyword&gt;Muscles/*physiology&lt;/keyword&gt;&lt;keyword&gt;Neurons/*physiology&lt;/keyword&gt;&lt;/keywords&gt;&lt;dates&gt;&lt;year&gt;2006&lt;/year&gt;&lt;/dates&gt;&lt;isbn&gt;1551-8507 (Electronic)&amp;#xD;1551-8507 (Linking)&lt;/isbn&gt;&lt;accession-num&gt;18050440&lt;/accession-num&gt;&lt;work-type&gt;Review&lt;/work-type&gt;&lt;urls&gt;&lt;related-urls&gt;&lt;url&gt;http://www.ncbi.nlm.nih.gov/pubmed/18050440&lt;/url&gt;&lt;/related-urls&gt;&lt;/urls&gt;&lt;electronic-resource-num&gt;10.1895/wormbook.1.113.1&lt;/electronic-resource-num&gt;&lt;language&gt;eng&lt;/language&gt;&lt;/record&gt;&lt;/Cite&gt;&lt;/EndNote&gt;</w:instrText>
        </w:r>
        <w:r w:rsidR="00DB10A9">
          <w:rPr>
            <w:lang w:eastAsia="ja-JP"/>
          </w:rPr>
          <w:fldChar w:fldCharType="separate"/>
        </w:r>
        <w:r w:rsidR="00DB10A9" w:rsidRPr="00DB2908">
          <w:rPr>
            <w:noProof/>
            <w:vertAlign w:val="superscript"/>
            <w:lang w:eastAsia="ja-JP"/>
          </w:rPr>
          <w:t>20</w:t>
        </w:r>
        <w:r w:rsidR="00DB10A9">
          <w:rPr>
            <w:lang w:eastAsia="ja-JP"/>
          </w:rPr>
          <w:fldChar w:fldCharType="end"/>
        </w:r>
        <w:r w:rsidR="008F0F52">
          <w:rPr>
            <w:lang w:eastAsia="ja-JP"/>
          </w:rPr>
          <w:fldChar w:fldCharType="end"/>
        </w:r>
        <w:r>
          <w:rPr>
            <w:lang w:eastAsia="ja-JP"/>
          </w:rPr>
          <w:t>.</w:t>
        </w:r>
      </w:ins>
    </w:p>
    <w:p w14:paraId="213DB14F" w14:textId="3EE438C4" w:rsidR="000349B2" w:rsidRPr="009072ED" w:rsidRDefault="00FC5179" w:rsidP="002148CA">
      <w:pPr>
        <w:widowControl w:val="0"/>
        <w:autoSpaceDE w:val="0"/>
        <w:autoSpaceDN w:val="0"/>
        <w:adjustRightInd w:val="0"/>
        <w:spacing w:after="240"/>
        <w:jc w:val="both"/>
        <w:outlineLvl w:val="0"/>
        <w:rPr>
          <w:ins w:id="134" w:author="Henrik Bringmann" w:date="2015-01-19T10:16:00Z"/>
          <w:b/>
          <w:lang w:eastAsia="ja-JP"/>
        </w:rPr>
      </w:pPr>
      <w:ins w:id="135" w:author="Henrik Bringmann" w:date="2015-01-19T10:16:00Z">
        <w:r>
          <w:rPr>
            <w:b/>
            <w:bCs/>
            <w:lang w:eastAsia="ja-JP"/>
          </w:rPr>
          <w:t>5</w:t>
        </w:r>
        <w:r w:rsidR="00C7076D" w:rsidRPr="009072ED">
          <w:rPr>
            <w:b/>
            <w:lang w:eastAsia="ja-JP"/>
          </w:rPr>
          <w:t xml:space="preserve">. </w:t>
        </w:r>
      </w:ins>
      <w:moveToRangeStart w:id="136" w:author="Henrik Bringmann" w:date="2015-01-19T10:16:00Z" w:name="move283281914"/>
      <w:moveTo w:id="137" w:author="Henrik Bringmann" w:date="2015-01-19T10:16:00Z">
        <w:r w:rsidR="00140665" w:rsidRPr="009072ED">
          <w:rPr>
            <w:b/>
            <w:lang w:eastAsia="ja-JP"/>
          </w:rPr>
          <w:t>Parallel AMI</w:t>
        </w:r>
        <w:r w:rsidR="000349B2" w:rsidRPr="009072ED">
          <w:rPr>
            <w:b/>
            <w:lang w:eastAsia="ja-JP"/>
          </w:rPr>
          <w:t xml:space="preserve"> </w:t>
        </w:r>
        <w:r w:rsidR="002270D8" w:rsidRPr="009072ED">
          <w:rPr>
            <w:b/>
            <w:lang w:eastAsia="ja-JP"/>
          </w:rPr>
          <w:t xml:space="preserve">of </w:t>
        </w:r>
        <w:r w:rsidR="000349B2" w:rsidRPr="009072ED">
          <w:rPr>
            <w:b/>
            <w:lang w:eastAsia="ja-JP"/>
          </w:rPr>
          <w:t xml:space="preserve">multiple </w:t>
        </w:r>
        <w:r w:rsidR="00140665" w:rsidRPr="009072ED">
          <w:rPr>
            <w:b/>
            <w:lang w:eastAsia="ja-JP"/>
          </w:rPr>
          <w:t>worms</w:t>
        </w:r>
      </w:moveTo>
      <w:moveToRangeEnd w:id="136"/>
    </w:p>
    <w:p w14:paraId="00E509C6" w14:textId="006D960D" w:rsidR="000F3A61" w:rsidRPr="009072ED" w:rsidRDefault="00FC5179" w:rsidP="002148CA">
      <w:pPr>
        <w:widowControl w:val="0"/>
        <w:autoSpaceDE w:val="0"/>
        <w:autoSpaceDN w:val="0"/>
        <w:adjustRightInd w:val="0"/>
        <w:spacing w:after="240"/>
        <w:jc w:val="both"/>
        <w:rPr>
          <w:lang w:eastAsia="ja-JP"/>
        </w:rPr>
        <w:pPrChange w:id="138" w:author="Henrik Bringmann" w:date="2015-01-19T10:16:00Z">
          <w:pPr>
            <w:widowControl w:val="0"/>
            <w:autoSpaceDE w:val="0"/>
            <w:autoSpaceDN w:val="0"/>
            <w:adjustRightInd w:val="0"/>
            <w:spacing w:after="120"/>
            <w:jc w:val="both"/>
          </w:pPr>
        </w:pPrChange>
      </w:pPr>
      <w:ins w:id="139" w:author="Henrik Bringmann" w:date="2015-01-19T10:16:00Z">
        <w:r>
          <w:rPr>
            <w:lang w:eastAsia="ja-JP"/>
          </w:rPr>
          <w:t>5</w:t>
        </w:r>
        <w:r w:rsidR="00DB0D81" w:rsidRPr="009072ED">
          <w:rPr>
            <w:lang w:eastAsia="ja-JP"/>
          </w:rPr>
          <w:t>.1</w:t>
        </w:r>
        <w:r w:rsidR="00140665" w:rsidRPr="009072ED">
          <w:rPr>
            <w:lang w:eastAsia="ja-JP"/>
          </w:rPr>
          <w:t>)</w:t>
        </w:r>
      </w:ins>
      <w:r w:rsidR="00140665" w:rsidRPr="009072ED">
        <w:rPr>
          <w:lang w:eastAsia="ja-JP"/>
        </w:rPr>
        <w:t xml:space="preserve"> </w:t>
      </w:r>
      <w:r w:rsidR="005F42A1" w:rsidRPr="009072ED">
        <w:rPr>
          <w:lang w:eastAsia="ja-JP"/>
        </w:rPr>
        <w:t xml:space="preserve">Place the dish containing the microchambers </w:t>
      </w:r>
      <w:r w:rsidR="000349B2" w:rsidRPr="009072ED">
        <w:rPr>
          <w:lang w:eastAsia="ja-JP"/>
        </w:rPr>
        <w:t xml:space="preserve">onto the microscope, focus on the sample and engage the autofocus. </w:t>
      </w:r>
      <w:r w:rsidR="00A50239" w:rsidRPr="009072ED">
        <w:rPr>
          <w:lang w:eastAsia="ja-JP"/>
        </w:rPr>
        <w:t>Set up a</w:t>
      </w:r>
      <w:r w:rsidR="008C5AFE" w:rsidRPr="009072ED">
        <w:rPr>
          <w:lang w:eastAsia="ja-JP"/>
        </w:rPr>
        <w:t xml:space="preserve"> </w:t>
      </w:r>
      <w:r w:rsidR="00A50239" w:rsidRPr="009072ED">
        <w:rPr>
          <w:lang w:eastAsia="ja-JP"/>
        </w:rPr>
        <w:t xml:space="preserve">software </w:t>
      </w:r>
      <w:r w:rsidR="008C5AFE" w:rsidRPr="009072ED">
        <w:rPr>
          <w:lang w:eastAsia="ja-JP"/>
        </w:rPr>
        <w:t xml:space="preserve">protocol </w:t>
      </w:r>
      <w:r w:rsidR="002E07D1" w:rsidRPr="009072ED">
        <w:rPr>
          <w:lang w:eastAsia="ja-JP"/>
        </w:rPr>
        <w:t xml:space="preserve">so </w:t>
      </w:r>
      <w:r w:rsidR="008C5AFE" w:rsidRPr="009072ED">
        <w:rPr>
          <w:lang w:eastAsia="ja-JP"/>
        </w:rPr>
        <w:t xml:space="preserve">that </w:t>
      </w:r>
      <w:r w:rsidR="002E07D1" w:rsidRPr="009072ED">
        <w:rPr>
          <w:lang w:eastAsia="ja-JP"/>
        </w:rPr>
        <w:t xml:space="preserve">the camera </w:t>
      </w:r>
      <w:r w:rsidR="008C5AFE" w:rsidRPr="009072ED">
        <w:rPr>
          <w:lang w:eastAsia="ja-JP"/>
        </w:rPr>
        <w:t xml:space="preserve">acquires a burst of 40 </w:t>
      </w:r>
      <w:r w:rsidR="00A50239" w:rsidRPr="009072ED">
        <w:rPr>
          <w:lang w:eastAsia="ja-JP"/>
        </w:rPr>
        <w:t xml:space="preserve">image </w:t>
      </w:r>
      <w:r w:rsidR="008C5AFE" w:rsidRPr="009072ED">
        <w:rPr>
          <w:lang w:eastAsia="ja-JP"/>
        </w:rPr>
        <w:t>frames in 20 seconds every half an hour for 24 hours</w:t>
      </w:r>
      <w:r w:rsidR="00A50239" w:rsidRPr="009072ED">
        <w:rPr>
          <w:lang w:eastAsia="ja-JP"/>
        </w:rPr>
        <w:t>,</w:t>
      </w:r>
      <w:r w:rsidR="008C5AFE" w:rsidRPr="009072ED">
        <w:rPr>
          <w:lang w:eastAsia="ja-JP"/>
        </w:rPr>
        <w:t xml:space="preserve"> </w:t>
      </w:r>
      <w:r w:rsidR="00A50239" w:rsidRPr="009072ED">
        <w:rPr>
          <w:lang w:eastAsia="ja-JP"/>
        </w:rPr>
        <w:t>which will</w:t>
      </w:r>
      <w:r w:rsidR="008C5AFE" w:rsidRPr="009072ED">
        <w:rPr>
          <w:lang w:eastAsia="ja-JP"/>
        </w:rPr>
        <w:t xml:space="preserve"> result in 1920 frames</w:t>
      </w:r>
      <w:r w:rsidR="00A50239" w:rsidRPr="009072ED">
        <w:rPr>
          <w:lang w:eastAsia="ja-JP"/>
        </w:rPr>
        <w:t xml:space="preserve"> per worm</w:t>
      </w:r>
      <w:r w:rsidR="008C5AFE" w:rsidRPr="009072ED">
        <w:rPr>
          <w:lang w:eastAsia="ja-JP"/>
        </w:rPr>
        <w:t xml:space="preserve">, a reasonable amount of data. </w:t>
      </w:r>
      <w:r w:rsidR="00A50239" w:rsidRPr="009072ED">
        <w:rPr>
          <w:lang w:eastAsia="ja-JP"/>
        </w:rPr>
        <w:t xml:space="preserve">Set up the scan so that it visits each worm using the stage. Aim to </w:t>
      </w:r>
      <w:r w:rsidR="00A50239" w:rsidRPr="009072ED">
        <w:rPr>
          <w:lang w:eastAsia="ja-JP"/>
        </w:rPr>
        <w:lastRenderedPageBreak/>
        <w:t xml:space="preserve">film about 30 worms in one run. </w:t>
      </w:r>
    </w:p>
    <w:p w14:paraId="23897B88" w14:textId="1184B0C5" w:rsidR="00EC5F27" w:rsidRDefault="00414030" w:rsidP="009072ED">
      <w:pPr>
        <w:spacing w:after="240"/>
        <w:jc w:val="both"/>
        <w:rPr>
          <w:lang w:eastAsia="ja-JP"/>
        </w:rPr>
        <w:pPrChange w:id="140" w:author="Henrik Bringmann" w:date="2015-01-19T10:16:00Z">
          <w:pPr>
            <w:spacing w:after="120"/>
            <w:jc w:val="both"/>
          </w:pPr>
        </w:pPrChange>
      </w:pPr>
      <w:del w:id="141" w:author="Henrik Bringmann" w:date="2015-01-19T10:16:00Z">
        <w:r w:rsidRPr="005B6886">
          <w:rPr>
            <w:lang w:eastAsia="ja-JP"/>
          </w:rPr>
          <w:delText>4</w:delText>
        </w:r>
      </w:del>
      <w:ins w:id="142" w:author="Henrik Bringmann" w:date="2015-01-19T10:16:00Z">
        <w:r w:rsidR="00FC5179">
          <w:rPr>
            <w:lang w:eastAsia="ja-JP"/>
          </w:rPr>
          <w:t>5</w:t>
        </w:r>
      </w:ins>
      <w:r w:rsidR="00DB0D81" w:rsidRPr="009072ED">
        <w:rPr>
          <w:lang w:eastAsia="ja-JP"/>
        </w:rPr>
        <w:t xml:space="preserve">.2) </w:t>
      </w:r>
      <w:r w:rsidR="00EF45FB" w:rsidRPr="009072ED">
        <w:rPr>
          <w:lang w:eastAsia="ja-JP"/>
        </w:rPr>
        <w:t>Image multiple worms by</w:t>
      </w:r>
      <w:r w:rsidR="000E3955" w:rsidRPr="009072ED">
        <w:rPr>
          <w:lang w:eastAsia="ja-JP"/>
        </w:rPr>
        <w:t xml:space="preserve"> zooming out</w:t>
      </w:r>
      <w:r w:rsidR="00DB0D81" w:rsidRPr="009072ED">
        <w:rPr>
          <w:lang w:eastAsia="ja-JP"/>
        </w:rPr>
        <w:t>, i.e. using a lower magnification</w:t>
      </w:r>
      <w:del w:id="143" w:author="Henrik Bringmann" w:date="2015-01-19T10:16:00Z">
        <w:r w:rsidR="00B83838">
          <w:rPr>
            <w:lang w:eastAsia="ja-JP"/>
          </w:rPr>
          <w:delText>:</w:delText>
        </w:r>
      </w:del>
      <w:ins w:id="144" w:author="Henrik Bringmann" w:date="2015-01-19T10:16:00Z">
        <w:r w:rsidR="005D391E">
          <w:rPr>
            <w:lang w:eastAsia="ja-JP"/>
          </w:rPr>
          <w:t>.</w:t>
        </w:r>
      </w:ins>
      <w:r w:rsidR="000E3955" w:rsidRPr="009072ED">
        <w:rPr>
          <w:lang w:eastAsia="ja-JP"/>
        </w:rPr>
        <w:t xml:space="preserve"> </w:t>
      </w:r>
      <w:r w:rsidR="00DB0D81" w:rsidRPr="009072ED">
        <w:rPr>
          <w:lang w:eastAsia="ja-JP"/>
        </w:rPr>
        <w:t>Us</w:t>
      </w:r>
      <w:r w:rsidR="00EF45FB" w:rsidRPr="009072ED">
        <w:rPr>
          <w:lang w:eastAsia="ja-JP"/>
        </w:rPr>
        <w:t>e</w:t>
      </w:r>
      <w:r w:rsidR="00DB0D81" w:rsidRPr="009072ED">
        <w:rPr>
          <w:lang w:eastAsia="ja-JP"/>
        </w:rPr>
        <w:t xml:space="preserve"> a lower magnification </w:t>
      </w:r>
      <w:r w:rsidR="00EF45FB" w:rsidRPr="009072ED">
        <w:rPr>
          <w:lang w:eastAsia="ja-JP"/>
        </w:rPr>
        <w:t>to cover</w:t>
      </w:r>
      <w:r w:rsidR="00DB0D81" w:rsidRPr="009072ED">
        <w:rPr>
          <w:lang w:eastAsia="ja-JP"/>
        </w:rPr>
        <w:t xml:space="preserve"> several microchambers </w:t>
      </w:r>
      <w:r w:rsidR="003C5B5D" w:rsidRPr="009072ED">
        <w:rPr>
          <w:lang w:eastAsia="ja-JP"/>
        </w:rPr>
        <w:t xml:space="preserve">with </w:t>
      </w:r>
      <w:r w:rsidR="00EF45FB" w:rsidRPr="009072ED">
        <w:rPr>
          <w:lang w:eastAsia="ja-JP"/>
        </w:rPr>
        <w:t>the camera chip and film s</w:t>
      </w:r>
      <w:r w:rsidR="009256F5" w:rsidRPr="009072ED">
        <w:rPr>
          <w:lang w:eastAsia="ja-JP"/>
        </w:rPr>
        <w:t xml:space="preserve">everal adjacent microchambers simultaneously. After the end of image acquisition, </w:t>
      </w:r>
      <w:r w:rsidR="00EC5F27" w:rsidRPr="009072ED">
        <w:rPr>
          <w:lang w:eastAsia="ja-JP"/>
        </w:rPr>
        <w:t xml:space="preserve">separate </w:t>
      </w:r>
      <w:r w:rsidR="009256F5" w:rsidRPr="009072ED">
        <w:rPr>
          <w:lang w:eastAsia="ja-JP"/>
        </w:rPr>
        <w:t>the data for each individual chamber by cropping a region of interest</w:t>
      </w:r>
      <w:r w:rsidR="00EC5F27" w:rsidRPr="009072ED">
        <w:rPr>
          <w:lang w:eastAsia="ja-JP"/>
        </w:rPr>
        <w:t xml:space="preserve"> covering one animal</w:t>
      </w:r>
      <w:r w:rsidR="009256F5" w:rsidRPr="009072ED">
        <w:rPr>
          <w:lang w:eastAsia="ja-JP"/>
        </w:rPr>
        <w:t xml:space="preserve">. </w:t>
      </w:r>
    </w:p>
    <w:p w14:paraId="2A7E2B4B" w14:textId="77777777" w:rsidR="00FC3789" w:rsidRPr="005B6886" w:rsidRDefault="00FC3789" w:rsidP="00ED39C4">
      <w:pPr>
        <w:spacing w:after="120"/>
        <w:rPr>
          <w:del w:id="145" w:author="Henrik Bringmann" w:date="2015-01-19T10:16:00Z"/>
        </w:rPr>
      </w:pPr>
    </w:p>
    <w:p w14:paraId="6D94204C" w14:textId="454F98CA" w:rsidR="00255BD4" w:rsidRPr="009072ED" w:rsidRDefault="0034261A" w:rsidP="009072ED">
      <w:pPr>
        <w:spacing w:after="240"/>
        <w:jc w:val="both"/>
        <w:rPr>
          <w:ins w:id="146" w:author="Henrik Bringmann" w:date="2015-01-19T10:16:00Z"/>
          <w:lang w:eastAsia="ja-JP"/>
        </w:rPr>
      </w:pPr>
      <w:del w:id="147" w:author="Henrik Bringmann" w:date="2015-01-19T10:16:00Z">
        <w:r>
          <w:rPr>
            <w:b/>
            <w:lang w:eastAsia="ja-JP"/>
          </w:rPr>
          <w:delText>5</w:delText>
        </w:r>
        <w:r w:rsidR="00C7076D" w:rsidRPr="005B6886">
          <w:rPr>
            <w:b/>
            <w:lang w:eastAsia="ja-JP"/>
          </w:rPr>
          <w:delText xml:space="preserve">. </w:delText>
        </w:r>
      </w:del>
      <w:ins w:id="148" w:author="Henrik Bringmann" w:date="2015-01-19T10:16:00Z">
        <w:r w:rsidR="00FC5179">
          <w:rPr>
            <w:lang w:eastAsia="ja-JP"/>
          </w:rPr>
          <w:t>5</w:t>
        </w:r>
        <w:r w:rsidR="00255BD4">
          <w:rPr>
            <w:lang w:eastAsia="ja-JP"/>
          </w:rPr>
          <w:t>.3) To quickly assess mobility data, use frame subtraction</w:t>
        </w:r>
        <w:r w:rsidR="008F0F52">
          <w:fldChar w:fldCharType="begin"/>
        </w:r>
        <w:r w:rsidR="008F0F52">
          <w:instrText xml:space="preserve"> HYPERLINK \l "_ENREF_28" \o "Singh, 2011 #49" </w:instrText>
        </w:r>
        <w:r w:rsidR="008F0F52">
          <w:fldChar w:fldCharType="separate"/>
        </w:r>
        <w:r w:rsidR="00DB10A9">
          <w:rPr>
            <w:lang w:eastAsia="ja-JP"/>
          </w:rPr>
          <w:fldChar w:fldCharType="begin">
            <w:fldData xml:space="preserve">PEVuZE5vdGU+PENpdGU+PEF1dGhvcj5TaW5naDwvQXV0aG9yPjxZZWFyPjIwMTE8L1llYXI+PFJl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</w:fldData>
          </w:fldChar>
        </w:r>
        <w:r w:rsidR="00DB10A9">
          <w:rPr>
            <w:lang w:eastAsia="ja-JP"/>
          </w:rPr>
          <w:instrText xml:space="preserve"> ADDIN EN.CITE </w:instrText>
        </w:r>
        <w:r w:rsidR="00DB10A9">
          <w:rPr>
            <w:lang w:eastAsia="ja-JP"/>
          </w:rPr>
          <w:fldChar w:fldCharType="begin">
            <w:fldData xml:space="preserve">PEVuZE5vdGU+PENpdGU+PEF1dGhvcj5TaW5naDwvQXV0aG9yPjxZZWFyPjIwMTE8L1llYXI+PFJl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</w:fldData>
          </w:fldChar>
        </w:r>
        <w:r w:rsidR="00DB10A9">
          <w:rPr>
            <w:lang w:eastAsia="ja-JP"/>
          </w:rPr>
          <w:instrText xml:space="preserve"> ADDIN EN.CITE.DATA </w:instrText>
        </w:r>
        <w:r w:rsidR="00DB10A9">
          <w:rPr>
            <w:lang w:eastAsia="ja-JP"/>
          </w:rPr>
        </w:r>
        <w:r w:rsidR="00DB10A9">
          <w:rPr>
            <w:lang w:eastAsia="ja-JP"/>
          </w:rPr>
          <w:fldChar w:fldCharType="end"/>
        </w:r>
        <w:r w:rsidR="00DB10A9">
          <w:rPr>
            <w:lang w:eastAsia="ja-JP"/>
          </w:rPr>
        </w:r>
        <w:r w:rsidR="00DB10A9">
          <w:rPr>
            <w:lang w:eastAsia="ja-JP"/>
          </w:rPr>
          <w:fldChar w:fldCharType="separate"/>
        </w:r>
        <w:r w:rsidR="00DB10A9" w:rsidRPr="00BF5A2A">
          <w:rPr>
            <w:noProof/>
            <w:vertAlign w:val="superscript"/>
            <w:lang w:eastAsia="ja-JP"/>
          </w:rPr>
          <w:t>28-32</w:t>
        </w:r>
        <w:r w:rsidR="00DB10A9">
          <w:rPr>
            <w:lang w:eastAsia="ja-JP"/>
          </w:rPr>
          <w:fldChar w:fldCharType="end"/>
        </w:r>
        <w:r w:rsidR="008F0F52">
          <w:rPr>
            <w:lang w:eastAsia="ja-JP"/>
          </w:rPr>
          <w:fldChar w:fldCharType="end"/>
        </w:r>
        <w:r w:rsidR="007540E6">
          <w:rPr>
            <w:lang w:eastAsia="ja-JP"/>
          </w:rPr>
          <w:t xml:space="preserve">. </w:t>
        </w:r>
      </w:ins>
    </w:p>
    <w:p w14:paraId="75B706E5" w14:textId="77777777" w:rsidR="004F322A" w:rsidRPr="005B6886" w:rsidRDefault="00FC5179" w:rsidP="00ED39C4">
      <w:pPr>
        <w:widowControl w:val="0"/>
        <w:autoSpaceDE w:val="0"/>
        <w:autoSpaceDN w:val="0"/>
        <w:adjustRightInd w:val="0"/>
        <w:spacing w:after="120"/>
        <w:jc w:val="both"/>
        <w:outlineLvl w:val="0"/>
        <w:rPr>
          <w:del w:id="149" w:author="Henrik Bringmann" w:date="2015-01-19T10:16:00Z"/>
          <w:b/>
          <w:lang w:eastAsia="ja-JP"/>
        </w:rPr>
      </w:pPr>
      <w:moveFromRangeStart w:id="150" w:author="Henrik Bringmann" w:date="2015-01-19T10:16:00Z" w:name="move283281913"/>
      <w:moveFrom w:id="151" w:author="Henrik Bringmann" w:date="2015-01-19T10:16:00Z">
        <w:r w:rsidRPr="009072ED">
          <w:rPr>
            <w:b/>
            <w:lang w:eastAsia="ja-JP"/>
          </w:rPr>
          <w:t>Calcium imaging</w:t>
        </w:r>
      </w:moveFrom>
      <w:moveFromRangeEnd w:id="150"/>
    </w:p>
    <w:p w14:paraId="56A65ED3" w14:textId="77777777" w:rsidR="00BD2E22" w:rsidRPr="005B6886" w:rsidRDefault="0034261A" w:rsidP="00ED39C4">
      <w:pPr>
        <w:widowControl w:val="0"/>
        <w:autoSpaceDE w:val="0"/>
        <w:autoSpaceDN w:val="0"/>
        <w:adjustRightInd w:val="0"/>
        <w:spacing w:after="120"/>
        <w:jc w:val="both"/>
        <w:rPr>
          <w:del w:id="152" w:author="Henrik Bringmann" w:date="2015-01-19T10:16:00Z"/>
          <w:lang w:eastAsia="ja-JP"/>
        </w:rPr>
      </w:pPr>
      <w:del w:id="153" w:author="Henrik Bringmann" w:date="2015-01-19T10:16:00Z">
        <w:r>
          <w:rPr>
            <w:lang w:eastAsia="ja-JP"/>
          </w:rPr>
          <w:delText>5</w:delText>
        </w:r>
        <w:r w:rsidR="00BD2E22" w:rsidRPr="005B6886">
          <w:rPr>
            <w:lang w:eastAsia="ja-JP"/>
          </w:rPr>
          <w:delText>.1</w:delText>
        </w:r>
      </w:del>
      <w:moveFromRangeStart w:id="154" w:author="Henrik Bringmann" w:date="2015-01-19T10:16:00Z" w:name="move283281915"/>
      <w:moveFrom w:id="155" w:author="Henrik Bringmann" w:date="2015-01-19T10:16:00Z">
        <w:r w:rsidR="00FC5179" w:rsidRPr="009072ED">
          <w:rPr>
            <w:lang w:eastAsia="ja-JP"/>
          </w:rPr>
          <w:t>) Use a compound microscope equipped for wide-field epifluorescence. Connect the TTL output of the EMCCD camera to the TTL input of the LED, so that each time the camera records a frame the sample will be illuminated. Use an exposure time of about 5ms. Use EM gain in the range of 50 – 300.</w:t>
        </w:r>
      </w:moveFrom>
      <w:moveFromRangeEnd w:id="154"/>
    </w:p>
    <w:p w14:paraId="12061A7C" w14:textId="77777777" w:rsidR="00FC5179" w:rsidRDefault="0034261A" w:rsidP="00FC5179">
      <w:pPr>
        <w:widowControl w:val="0"/>
        <w:autoSpaceDE w:val="0"/>
        <w:autoSpaceDN w:val="0"/>
        <w:adjustRightInd w:val="0"/>
        <w:spacing w:after="240"/>
        <w:jc w:val="both"/>
        <w:rPr>
          <w:lang w:eastAsia="ja-JP"/>
        </w:rPr>
        <w:pPrChange w:id="156" w:author="Henrik Bringmann" w:date="2015-01-19T10:16:00Z">
          <w:pPr>
            <w:widowControl w:val="0"/>
            <w:autoSpaceDE w:val="0"/>
            <w:autoSpaceDN w:val="0"/>
            <w:adjustRightInd w:val="0"/>
            <w:spacing w:after="120"/>
            <w:jc w:val="both"/>
          </w:pPr>
        </w:pPrChange>
      </w:pPr>
      <w:del w:id="157" w:author="Henrik Bringmann" w:date="2015-01-19T10:16:00Z">
        <w:r>
          <w:rPr>
            <w:lang w:eastAsia="ja-JP"/>
          </w:rPr>
          <w:delText>5</w:delText>
        </w:r>
        <w:r w:rsidR="00BD2E22" w:rsidRPr="005B6886">
          <w:rPr>
            <w:lang w:eastAsia="ja-JP"/>
          </w:rPr>
          <w:delText>.2</w:delText>
        </w:r>
        <w:r w:rsidR="00414030" w:rsidRPr="005B6886">
          <w:rPr>
            <w:lang w:eastAsia="ja-JP"/>
          </w:rPr>
          <w:delText>)</w:delText>
        </w:r>
        <w:r w:rsidR="00BD2E22" w:rsidRPr="005B6886">
          <w:rPr>
            <w:lang w:eastAsia="ja-JP"/>
          </w:rPr>
          <w:delText xml:space="preserve"> Specify a burst movie </w:delText>
        </w:r>
        <w:r w:rsidR="00875D1A" w:rsidRPr="005B6886">
          <w:rPr>
            <w:lang w:eastAsia="ja-JP"/>
          </w:rPr>
          <w:delText xml:space="preserve">running for 24 h </w:delText>
        </w:r>
        <w:r w:rsidR="00462809" w:rsidRPr="005B6886">
          <w:rPr>
            <w:lang w:eastAsia="ja-JP"/>
          </w:rPr>
          <w:delText xml:space="preserve">with </w:delText>
        </w:r>
        <w:r w:rsidR="00BD2E22" w:rsidRPr="005B6886">
          <w:rPr>
            <w:lang w:eastAsia="ja-JP"/>
          </w:rPr>
          <w:delText xml:space="preserve">each worm being imaged every 15-30 minutes </w:delText>
        </w:r>
        <w:r w:rsidR="00462809" w:rsidRPr="005B6886">
          <w:rPr>
            <w:lang w:eastAsia="ja-JP"/>
          </w:rPr>
          <w:delText xml:space="preserve">first </w:delText>
        </w:r>
        <w:r w:rsidR="00BD2E22" w:rsidRPr="005B6886">
          <w:rPr>
            <w:lang w:eastAsia="ja-JP"/>
          </w:rPr>
          <w:delText xml:space="preserve">for </w:delText>
        </w:r>
        <w:r w:rsidR="00462809" w:rsidRPr="005B6886">
          <w:rPr>
            <w:lang w:eastAsia="ja-JP"/>
          </w:rPr>
          <w:delText xml:space="preserve">20 seconds with DIC, then for 20 seconds with a GFP fluorescence to record GCaMP, and then a final image of the mKate2 signal </w:delText>
        </w:r>
        <w:r w:rsidR="003C50E9" w:rsidRPr="005B6886">
          <w:rPr>
            <w:lang w:eastAsia="ja-JP"/>
          </w:rPr>
          <w:delText>is taken to</w:delText>
        </w:r>
        <w:r w:rsidR="00462809" w:rsidRPr="005B6886">
          <w:rPr>
            <w:lang w:eastAsia="ja-JP"/>
          </w:rPr>
          <w:delText xml:space="preserve"> control for expression levels. </w:delText>
        </w:r>
      </w:del>
      <w:moveFromRangeStart w:id="158" w:author="Henrik Bringmann" w:date="2015-01-19T10:16:00Z" w:name="move283281916"/>
      <w:moveFrom w:id="159" w:author="Henrik Bringmann" w:date="2015-01-19T10:16:00Z">
        <w:r w:rsidR="00FC5179" w:rsidRPr="009072ED">
          <w:rPr>
            <w:lang w:eastAsia="ja-JP"/>
          </w:rPr>
          <w:t>Use a frame rate of 2/s during each burst.</w:t>
        </w:r>
      </w:moveFrom>
    </w:p>
    <w:moveFromRangeEnd w:id="158"/>
    <w:p w14:paraId="708AF42C" w14:textId="47909DE4" w:rsidR="009321E0" w:rsidRPr="009072ED" w:rsidRDefault="0034261A" w:rsidP="009072ED">
      <w:pPr>
        <w:widowControl w:val="0"/>
        <w:autoSpaceDE w:val="0"/>
        <w:autoSpaceDN w:val="0"/>
        <w:adjustRightInd w:val="0"/>
        <w:spacing w:after="240"/>
        <w:jc w:val="both"/>
        <w:outlineLvl w:val="0"/>
        <w:rPr>
          <w:b/>
          <w:lang w:eastAsia="ja-JP"/>
        </w:rPr>
        <w:pPrChange w:id="160" w:author="Henrik Bringmann" w:date="2015-01-19T10:16:00Z">
          <w:pPr>
            <w:widowControl w:val="0"/>
            <w:autoSpaceDE w:val="0"/>
            <w:autoSpaceDN w:val="0"/>
            <w:adjustRightInd w:val="0"/>
            <w:spacing w:after="120"/>
            <w:jc w:val="both"/>
            <w:outlineLvl w:val="0"/>
          </w:pPr>
        </w:pPrChange>
      </w:pPr>
      <w:r w:rsidRPr="009072ED">
        <w:rPr>
          <w:b/>
          <w:lang w:eastAsia="ja-JP"/>
        </w:rPr>
        <w:t>6</w:t>
      </w:r>
      <w:r w:rsidR="009321E0" w:rsidRPr="009072ED">
        <w:rPr>
          <w:b/>
          <w:lang w:eastAsia="ja-JP"/>
        </w:rPr>
        <w:t xml:space="preserve">. Imaging different life stages of </w:t>
      </w:r>
      <w:r w:rsidR="009321E0" w:rsidRPr="009072ED">
        <w:rPr>
          <w:b/>
          <w:i/>
          <w:lang w:eastAsia="ja-JP"/>
        </w:rPr>
        <w:t>C. elegans</w:t>
      </w:r>
    </w:p>
    <w:p w14:paraId="01987680" w14:textId="0C3D7501" w:rsidR="00BD2E22" w:rsidRPr="009072ED" w:rsidRDefault="009072ED" w:rsidP="009072ED">
      <w:pPr>
        <w:widowControl w:val="0"/>
        <w:autoSpaceDE w:val="0"/>
        <w:autoSpaceDN w:val="0"/>
        <w:adjustRightInd w:val="0"/>
        <w:spacing w:after="240"/>
        <w:jc w:val="both"/>
        <w:rPr>
          <w:lang w:eastAsia="ja-JP"/>
        </w:rPr>
        <w:pPrChange w:id="161" w:author="Henrik Bringmann" w:date="2015-01-19T10:16:00Z">
          <w:pPr>
            <w:widowControl w:val="0"/>
            <w:autoSpaceDE w:val="0"/>
            <w:autoSpaceDN w:val="0"/>
            <w:adjustRightInd w:val="0"/>
            <w:spacing w:after="120"/>
            <w:jc w:val="both"/>
          </w:pPr>
        </w:pPrChange>
      </w:pPr>
      <w:ins w:id="162" w:author="Henrik Bringmann" w:date="2015-01-19T10:16:00Z">
        <w:r>
          <w:rPr>
            <w:lang w:eastAsia="ja-JP"/>
          </w:rPr>
          <w:t xml:space="preserve">6.1 </w:t>
        </w:r>
      </w:ins>
      <w:r w:rsidR="00D27B4C" w:rsidRPr="009072ED">
        <w:rPr>
          <w:lang w:eastAsia="ja-JP"/>
        </w:rPr>
        <w:t>Use a</w:t>
      </w:r>
      <w:r w:rsidR="009321E0" w:rsidRPr="009072ED">
        <w:rPr>
          <w:lang w:eastAsia="ja-JP"/>
        </w:rPr>
        <w:t xml:space="preserve">garose microchambers for all life stages of </w:t>
      </w:r>
      <w:r w:rsidR="009321E0" w:rsidRPr="009072ED">
        <w:rPr>
          <w:i/>
          <w:lang w:eastAsia="ja-JP"/>
        </w:rPr>
        <w:t>C. elegans</w:t>
      </w:r>
      <w:r w:rsidR="009321E0" w:rsidRPr="009072ED">
        <w:rPr>
          <w:lang w:eastAsia="ja-JP"/>
        </w:rPr>
        <w:t xml:space="preserve"> from L1 to adult and including dauers. </w:t>
      </w:r>
      <w:r w:rsidR="00D27B4C" w:rsidRPr="009072ED">
        <w:rPr>
          <w:lang w:eastAsia="ja-JP"/>
        </w:rPr>
        <w:t>Use the a</w:t>
      </w:r>
      <w:r w:rsidR="009321E0" w:rsidRPr="009072ED">
        <w:rPr>
          <w:lang w:eastAsia="ja-JP"/>
        </w:rPr>
        <w:t xml:space="preserve">ppropriate chamber dimensions for different life stages </w:t>
      </w:r>
      <w:r w:rsidR="00D27B4C" w:rsidRPr="009072ED">
        <w:rPr>
          <w:lang w:eastAsia="ja-JP"/>
        </w:rPr>
        <w:t>that are shown in</w:t>
      </w:r>
      <w:r w:rsidR="009321E0" w:rsidRPr="009072ED">
        <w:rPr>
          <w:lang w:eastAsia="ja-JP"/>
        </w:rPr>
        <w:t xml:space="preserve"> Table </w:t>
      </w:r>
      <w:r w:rsidR="00352AC4" w:rsidRPr="009072ED">
        <w:rPr>
          <w:lang w:eastAsia="ja-JP"/>
        </w:rPr>
        <w:t>1</w:t>
      </w:r>
      <w:r w:rsidR="009321E0" w:rsidRPr="009072ED">
        <w:rPr>
          <w:lang w:eastAsia="ja-JP"/>
        </w:rPr>
        <w:t xml:space="preserve">. </w:t>
      </w:r>
    </w:p>
    <w:p w14:paraId="0F32B4AE" w14:textId="77777777" w:rsidR="00807AE4" w:rsidRDefault="00807AE4" w:rsidP="00ED39C4">
      <w:pPr>
        <w:widowControl w:val="0"/>
        <w:autoSpaceDE w:val="0"/>
        <w:autoSpaceDN w:val="0"/>
        <w:adjustRightInd w:val="0"/>
        <w:spacing w:after="120"/>
        <w:jc w:val="both"/>
        <w:rPr>
          <w:del w:id="163" w:author="Henrik Bringmann" w:date="2015-01-19T10:16:00Z"/>
          <w:lang w:eastAsia="ja-JP"/>
        </w:rPr>
      </w:pPr>
    </w:p>
    <w:p w14:paraId="274A4271" w14:textId="77777777" w:rsidR="00807AE4" w:rsidRDefault="00807AE4" w:rsidP="00ED39C4">
      <w:pPr>
        <w:widowControl w:val="0"/>
        <w:autoSpaceDE w:val="0"/>
        <w:autoSpaceDN w:val="0"/>
        <w:adjustRightInd w:val="0"/>
        <w:spacing w:after="120"/>
        <w:jc w:val="both"/>
        <w:rPr>
          <w:del w:id="164" w:author="Henrik Bringmann" w:date="2015-01-19T10:16:00Z"/>
          <w:lang w:eastAsia="ja-JP"/>
        </w:rPr>
      </w:pPr>
    </w:p>
    <w:p w14:paraId="66E3AA9C" w14:textId="77777777" w:rsidR="00807AE4" w:rsidRDefault="00807AE4" w:rsidP="00ED39C4">
      <w:pPr>
        <w:widowControl w:val="0"/>
        <w:autoSpaceDE w:val="0"/>
        <w:autoSpaceDN w:val="0"/>
        <w:adjustRightInd w:val="0"/>
        <w:spacing w:after="120"/>
        <w:jc w:val="both"/>
        <w:rPr>
          <w:del w:id="165" w:author="Henrik Bringmann" w:date="2015-01-19T10:16:00Z"/>
          <w:lang w:eastAsia="ja-JP"/>
        </w:rPr>
      </w:pPr>
    </w:p>
    <w:p w14:paraId="47152067" w14:textId="77777777" w:rsidR="00807AE4" w:rsidRDefault="00807AE4" w:rsidP="00ED39C4">
      <w:pPr>
        <w:widowControl w:val="0"/>
        <w:autoSpaceDE w:val="0"/>
        <w:autoSpaceDN w:val="0"/>
        <w:adjustRightInd w:val="0"/>
        <w:spacing w:after="120"/>
        <w:jc w:val="both"/>
        <w:rPr>
          <w:del w:id="166" w:author="Henrik Bringmann" w:date="2015-01-19T10:16:00Z"/>
          <w:lang w:eastAsia="ja-JP"/>
        </w:rPr>
      </w:pPr>
    </w:p>
    <w:p w14:paraId="1088E151" w14:textId="77777777" w:rsidR="00807AE4" w:rsidRPr="005B6886" w:rsidRDefault="00807AE4" w:rsidP="00ED39C4">
      <w:pPr>
        <w:widowControl w:val="0"/>
        <w:autoSpaceDE w:val="0"/>
        <w:autoSpaceDN w:val="0"/>
        <w:adjustRightInd w:val="0"/>
        <w:spacing w:after="120"/>
        <w:jc w:val="both"/>
        <w:rPr>
          <w:del w:id="167" w:author="Henrik Bringmann" w:date="2015-01-19T10:16:00Z"/>
          <w:lang w:eastAsia="ja-JP"/>
        </w:rPr>
      </w:pPr>
    </w:p>
    <w:p w14:paraId="0312A72E" w14:textId="2E364277" w:rsidR="00B33744" w:rsidRPr="009072ED" w:rsidRDefault="003A2C2D" w:rsidP="009072ED">
      <w:pPr>
        <w:widowControl w:val="0"/>
        <w:autoSpaceDE w:val="0"/>
        <w:autoSpaceDN w:val="0"/>
        <w:adjustRightInd w:val="0"/>
        <w:jc w:val="both"/>
        <w:outlineLvl w:val="0"/>
        <w:rPr>
          <w:b/>
          <w:bCs/>
          <w:lang w:eastAsia="ja-JP"/>
        </w:rPr>
        <w:pPrChange w:id="168" w:author="Henrik Bringmann" w:date="2015-01-19T10:16:00Z">
          <w:pPr>
            <w:widowControl w:val="0"/>
            <w:autoSpaceDE w:val="0"/>
            <w:autoSpaceDN w:val="0"/>
            <w:adjustRightInd w:val="0"/>
            <w:spacing w:after="120"/>
            <w:jc w:val="both"/>
            <w:outlineLvl w:val="0"/>
          </w:pPr>
        </w:pPrChange>
      </w:pPr>
      <w:r w:rsidRPr="009072ED">
        <w:rPr>
          <w:b/>
          <w:bCs/>
          <w:lang w:eastAsia="ja-JP"/>
        </w:rPr>
        <w:t>Representative Results:</w:t>
      </w:r>
    </w:p>
    <w:p w14:paraId="1DFAE94D" w14:textId="6E38A85B" w:rsidR="00300182" w:rsidRPr="009072ED" w:rsidRDefault="00300182" w:rsidP="009072ED">
      <w:pPr>
        <w:widowControl w:val="0"/>
        <w:autoSpaceDE w:val="0"/>
        <w:autoSpaceDN w:val="0"/>
        <w:adjustRightInd w:val="0"/>
        <w:ind w:firstLine="720"/>
        <w:jc w:val="both"/>
        <w:rPr>
          <w:bCs/>
          <w:lang w:eastAsia="ja-JP"/>
        </w:rPr>
        <w:pPrChange w:id="169" w:author="Henrik Bringmann" w:date="2015-01-19T10:16:00Z">
          <w:pPr>
            <w:widowControl w:val="0"/>
            <w:autoSpaceDE w:val="0"/>
            <w:autoSpaceDN w:val="0"/>
            <w:adjustRightInd w:val="0"/>
            <w:spacing w:after="120"/>
            <w:ind w:firstLine="720"/>
            <w:jc w:val="both"/>
          </w:pPr>
        </w:pPrChange>
      </w:pPr>
      <w:r w:rsidRPr="009072ED">
        <w:rPr>
          <w:bCs/>
          <w:lang w:eastAsia="ja-JP"/>
        </w:rPr>
        <w:t xml:space="preserve">Agarose microchambers can be applied to any life stage of </w:t>
      </w:r>
      <w:r w:rsidRPr="009072ED">
        <w:rPr>
          <w:bCs/>
          <w:i/>
          <w:lang w:eastAsia="ja-JP"/>
        </w:rPr>
        <w:t>C. elegans</w:t>
      </w:r>
      <w:r w:rsidRPr="009072ED">
        <w:rPr>
          <w:bCs/>
          <w:lang w:eastAsia="ja-JP"/>
        </w:rPr>
        <w:t>. As can be seen in figure 1A, larval development and sleep behavior during L1 lethargus can be ob</w:t>
      </w:r>
      <w:r w:rsidR="00F40230" w:rsidRPr="009072ED">
        <w:rPr>
          <w:bCs/>
          <w:lang w:eastAsia="ja-JP"/>
        </w:rPr>
        <w:t xml:space="preserve">served. </w:t>
      </w:r>
      <w:r w:rsidR="00BE2DC1" w:rsidRPr="009072ED">
        <w:rPr>
          <w:bCs/>
          <w:lang w:eastAsia="ja-JP"/>
        </w:rPr>
        <w:t xml:space="preserve">Shown are chamber sizes that are 190 x 190 </w:t>
      </w:r>
      <w:r w:rsidR="00B84B85" w:rsidRPr="009072ED">
        <w:rPr>
          <w:color w:val="000000"/>
        </w:rPr>
        <w:t>μ</w:t>
      </w:r>
      <w:r w:rsidR="00BE2DC1" w:rsidRPr="009072ED">
        <w:rPr>
          <w:bCs/>
          <w:lang w:eastAsia="ja-JP"/>
        </w:rPr>
        <w:t xml:space="preserve">m, 10 </w:t>
      </w:r>
      <w:r w:rsidR="00B84B85" w:rsidRPr="009072ED">
        <w:rPr>
          <w:color w:val="000000"/>
        </w:rPr>
        <w:t>μ</w:t>
      </w:r>
      <w:r w:rsidR="00BE2DC1" w:rsidRPr="009072ED">
        <w:rPr>
          <w:bCs/>
          <w:lang w:eastAsia="ja-JP"/>
        </w:rPr>
        <w:t xml:space="preserve">m deep. </w:t>
      </w:r>
      <w:r w:rsidR="002E03D5" w:rsidRPr="009072ED">
        <w:rPr>
          <w:bCs/>
          <w:lang w:eastAsia="ja-JP"/>
        </w:rPr>
        <w:t xml:space="preserve">If longer time scales are required, larger chambers can be used. As can be seen in </w:t>
      </w:r>
      <w:r w:rsidR="00E34AB8" w:rsidRPr="009072ED">
        <w:rPr>
          <w:bCs/>
          <w:lang w:eastAsia="ja-JP"/>
        </w:rPr>
        <w:t>f</w:t>
      </w:r>
      <w:r w:rsidR="002E03D5" w:rsidRPr="009072ED">
        <w:rPr>
          <w:bCs/>
          <w:lang w:eastAsia="ja-JP"/>
        </w:rPr>
        <w:t xml:space="preserve">igure 1B, using a chamber with larger dimensions (370 x 370 </w:t>
      </w:r>
      <w:r w:rsidR="002E03D5" w:rsidRPr="009072ED">
        <w:rPr>
          <w:color w:val="000000"/>
        </w:rPr>
        <w:t>μ</w:t>
      </w:r>
      <w:r w:rsidR="002E03D5" w:rsidRPr="009072ED">
        <w:rPr>
          <w:bCs/>
          <w:lang w:eastAsia="ja-JP"/>
        </w:rPr>
        <w:t xml:space="preserve">m, </w:t>
      </w:r>
      <w:r w:rsidR="008422A2" w:rsidRPr="009072ED">
        <w:rPr>
          <w:bCs/>
          <w:lang w:eastAsia="ja-JP"/>
        </w:rPr>
        <w:t>2</w:t>
      </w:r>
      <w:r w:rsidR="002E03D5" w:rsidRPr="009072ED">
        <w:rPr>
          <w:bCs/>
          <w:lang w:eastAsia="ja-JP"/>
        </w:rPr>
        <w:t xml:space="preserve">5 </w:t>
      </w:r>
      <w:r w:rsidR="002E03D5" w:rsidRPr="009072ED">
        <w:rPr>
          <w:color w:val="000000"/>
        </w:rPr>
        <w:t>μ</w:t>
      </w:r>
      <w:r w:rsidR="002E03D5" w:rsidRPr="009072ED">
        <w:rPr>
          <w:bCs/>
          <w:lang w:eastAsia="ja-JP"/>
        </w:rPr>
        <w:t xml:space="preserve">m deep) allows development of </w:t>
      </w:r>
      <w:r w:rsidR="002E03D5" w:rsidRPr="009072ED">
        <w:rPr>
          <w:bCs/>
          <w:i/>
          <w:lang w:eastAsia="ja-JP"/>
        </w:rPr>
        <w:t>C. elegans</w:t>
      </w:r>
      <w:r w:rsidR="002E03D5" w:rsidRPr="009072ED">
        <w:rPr>
          <w:bCs/>
          <w:lang w:eastAsia="ja-JP"/>
        </w:rPr>
        <w:t xml:space="preserve"> from egg until adult. Figure 1C shows an analysis of long-term changes in behavior using frame subtraction of a worm grown in a chamber from egg until adult. Shown are </w:t>
      </w:r>
      <w:r w:rsidR="00D3327C" w:rsidRPr="009072ED">
        <w:rPr>
          <w:bCs/>
          <w:lang w:eastAsia="ja-JP"/>
        </w:rPr>
        <w:t>mean intensities after frame subtraction for selected bursts during</w:t>
      </w:r>
      <w:r w:rsidR="001E549D" w:rsidRPr="009072ED">
        <w:rPr>
          <w:bCs/>
          <w:lang w:eastAsia="ja-JP"/>
        </w:rPr>
        <w:t xml:space="preserve"> wake and lethargus</w:t>
      </w:r>
      <w:r w:rsidR="00D3327C" w:rsidRPr="009072ED">
        <w:rPr>
          <w:bCs/>
          <w:lang w:eastAsia="ja-JP"/>
        </w:rPr>
        <w:t xml:space="preserve">. The lower the mean intensity after frame subtraction values is, the lower the mobility of the worm. Shown are selected burst traces from one wake condition and one lethargus condition per larval stage. </w:t>
      </w:r>
      <w:r w:rsidR="005B4839" w:rsidRPr="009072ED">
        <w:rPr>
          <w:bCs/>
          <w:lang w:eastAsia="ja-JP"/>
        </w:rPr>
        <w:t xml:space="preserve">The observed increase in mean intensity during development is mostly due to increased contrast and size of the animal. </w:t>
      </w:r>
      <w:r w:rsidR="00F40230" w:rsidRPr="009072ED">
        <w:rPr>
          <w:bCs/>
          <w:lang w:eastAsia="ja-JP"/>
        </w:rPr>
        <w:t>Figure 1</w:t>
      </w:r>
      <w:r w:rsidR="00011C91" w:rsidRPr="009072ED">
        <w:rPr>
          <w:bCs/>
          <w:lang w:eastAsia="ja-JP"/>
        </w:rPr>
        <w:t>D</w:t>
      </w:r>
      <w:r w:rsidR="00F40230" w:rsidRPr="009072ED">
        <w:rPr>
          <w:bCs/>
          <w:lang w:eastAsia="ja-JP"/>
        </w:rPr>
        <w:t xml:space="preserve"> shows a dauer</w:t>
      </w:r>
      <w:r w:rsidR="00414030" w:rsidRPr="009072ED">
        <w:rPr>
          <w:bCs/>
          <w:lang w:eastAsia="ja-JP"/>
        </w:rPr>
        <w:t xml:space="preserve"> </w:t>
      </w:r>
      <w:r w:rsidRPr="009072ED">
        <w:rPr>
          <w:bCs/>
          <w:lang w:eastAsia="ja-JP"/>
        </w:rPr>
        <w:t>larva, an alternative life stage that is engaged during adverse environmental conditions</w:t>
      </w:r>
      <w:del w:id="170" w:author="Henrik Bringmann" w:date="2015-01-19T10:16:00Z">
        <w:r w:rsidR="008F0F52">
          <w:fldChar w:fldCharType="begin"/>
        </w:r>
        <w:r w:rsidR="008F0F52">
          <w:delInstrText xml:space="preserve"> HYPERLINK \l "_ENREF_27" \o "Cassada, 1975 #8" </w:delInstrText>
        </w:r>
        <w:r w:rsidR="008F0F52">
          <w:fldChar w:fldCharType="separate"/>
        </w:r>
        <w:r w:rsidR="00436628" w:rsidRPr="005B6886">
          <w:rPr>
            <w:bCs/>
            <w:lang w:eastAsia="ja-JP"/>
          </w:rPr>
          <w:fldChar w:fldCharType="begin"/>
        </w:r>
        <w:r w:rsidR="00436628" w:rsidRPr="005B6886">
          <w:rPr>
            <w:bCs/>
            <w:lang w:eastAsia="ja-JP"/>
          </w:rPr>
          <w:delInstrText xml:space="preserve"> ADDIN EN.CITE &lt;EndNote&gt;&lt;Cite&gt;&lt;Author&gt;Cassada&lt;/Author&gt;&lt;Year&gt;1975&lt;/Year&gt;&lt;RecNum&gt;8&lt;/RecNum&gt;&lt;DisplayText&gt;&lt;style face="superscript"&gt;27&lt;/style&gt;&lt;/DisplayText&gt;&lt;record&gt;&lt;rec-number&gt;8&lt;/rec-number&gt;&lt;foreign-keys&gt;&lt;key app="EN" db-id="0xs0frf5pswp0geeeesxftvcresfxpx95sev"&gt;8&lt;/key&gt;&lt;/foreign-keys&gt;&lt;ref-type name="Journal Article"&gt;17&lt;/ref-type&gt;&lt;contributors&gt;&lt;authors&gt;&lt;author&gt;Cassada, R. C.&lt;/author&gt;&lt;author&gt;Russell, R. L.&lt;/author&gt;&lt;/authors&gt;&lt;/contributors&gt;&lt;titles&gt;&lt;title&gt;The dauerlarva, a post-embryonic developmental variant of the nematode Caenorhabditis elegans&lt;/title&gt;&lt;secondary-title&gt;Dev Biol&lt;/secondary-title&gt;&lt;/titles&gt;&lt;periodical&gt;&lt;full-title&gt;Dev Biol&lt;/full-title&gt;&lt;/periodical&gt;&lt;pages&gt;326-42&lt;/pages&gt;&lt;volume&gt;46&lt;/volume&gt;&lt;number&gt;2&lt;/number&gt;&lt;edition&gt;1975/10/01&lt;/edition&gt;&lt;keywords&gt;&lt;keyword&gt;Animals&lt;/keyword&gt;&lt;keyword&gt;Environment&lt;/keyword&gt;&lt;keyword&gt;Feeding Behavior/physiology&lt;/keyword&gt;&lt;keyword&gt;Glucose/metabolism&lt;/keyword&gt;&lt;keyword&gt;Larva&lt;/keyword&gt;&lt;keyword&gt;Mutation&lt;/keyword&gt;&lt;keyword&gt;Nematoda/drug effects/*embryology/ultrastructure&lt;/keyword&gt;&lt;keyword&gt;Sodium Chloride/metabolism&lt;/keyword&gt;&lt;keyword&gt;Sodium Dodecyl Sulfate/pharmacology&lt;/keyword&gt;&lt;keyword&gt;Temperature&lt;/keyword&gt;&lt;/keywords&gt;&lt;dates&gt;&lt;year&gt;1975&lt;/year&gt;&lt;pub-dates&gt;&lt;date&gt;Oct&lt;/date&gt;&lt;/pub-dates&gt;&lt;/dates&gt;&lt;isbn&gt;0012-1606 (Print)&amp;#xD;0012-1606 (Linking)&lt;/isbn&gt;&lt;accession-num&gt;1183723&lt;/accession-num&gt;&lt;urls&gt;&lt;related-urls&gt;&lt;url&gt;http://www.ncbi.nlm.nih.gov/entrez/query.fcgi?cmd=Retrieve&amp;amp;db=PubMed&amp;amp;dopt=Citation&amp;amp;list_uids=1183723&lt;/url&gt;&lt;/related-urls&gt;&lt;/urls&gt;&lt;electronic-resource-num&gt;0012-1606(75)90109-8 [pii]&lt;/electronic-resource-num&gt;&lt;language&gt;eng&lt;/language&gt;&lt;/record&gt;&lt;/Cite&gt;&lt;/EndNote&gt;</w:delInstrText>
        </w:r>
        <w:r w:rsidR="00436628" w:rsidRPr="005B6886">
          <w:rPr>
            <w:bCs/>
            <w:lang w:eastAsia="ja-JP"/>
          </w:rPr>
          <w:fldChar w:fldCharType="separate"/>
        </w:r>
        <w:r w:rsidR="00436628" w:rsidRPr="005B6886">
          <w:rPr>
            <w:bCs/>
            <w:noProof/>
            <w:vertAlign w:val="superscript"/>
            <w:lang w:eastAsia="ja-JP"/>
          </w:rPr>
          <w:delText>27</w:delText>
        </w:r>
        <w:r w:rsidR="00436628" w:rsidRPr="005B6886">
          <w:rPr>
            <w:bCs/>
            <w:lang w:eastAsia="ja-JP"/>
          </w:rPr>
          <w:fldChar w:fldCharType="end"/>
        </w:r>
        <w:r w:rsidR="008F0F52">
          <w:rPr>
            <w:bCs/>
            <w:lang w:eastAsia="ja-JP"/>
          </w:rPr>
          <w:fldChar w:fldCharType="end"/>
        </w:r>
        <w:r w:rsidRPr="005B6886">
          <w:rPr>
            <w:bCs/>
            <w:lang w:eastAsia="ja-JP"/>
          </w:rPr>
          <w:delText>.</w:delText>
        </w:r>
      </w:del>
      <w:ins w:id="171" w:author="Henrik Bringmann" w:date="2015-01-19T10:16:00Z">
        <w:r w:rsidR="008F0F52">
          <w:fldChar w:fldCharType="begin"/>
        </w:r>
        <w:r w:rsidR="008F0F52">
          <w:instrText xml:space="preserve"> HYPERLINK \l "_ENREF_33" \o "Cassada, 1975 #8" </w:instrText>
        </w:r>
        <w:r w:rsidR="008F0F52">
          <w:fldChar w:fldCharType="separate"/>
        </w:r>
        <w:r w:rsidR="00DB10A9" w:rsidRPr="009072ED">
          <w:rPr>
            <w:bCs/>
            <w:lang w:eastAsia="ja-JP"/>
          </w:rPr>
          <w:fldChar w:fldCharType="begin"/>
        </w:r>
        <w:r w:rsidR="00DB10A9">
          <w:rPr>
            <w:bCs/>
            <w:lang w:eastAsia="ja-JP"/>
          </w:rPr>
          <w:instrText xml:space="preserve"> ADDIN EN.CITE &lt;EndNote&gt;&lt;Cite&gt;&lt;Author&gt;Cassada&lt;/Author&gt;&lt;Year&gt;1975&lt;/Year&gt;&lt;RecNum&gt;8&lt;/RecNum&gt;&lt;DisplayText&gt;&lt;style face="superscript"&gt;33&lt;/style&gt;&lt;/DisplayText&gt;&lt;record&gt;&lt;rec-number&gt;8&lt;/rec-number&gt;&lt;foreign-keys&gt;&lt;key app="EN" db-id="0xs0frf5pswp0geeeesxftvcresfxpx95sev"&gt;8&lt;/key&gt;&lt;/foreign-keys&gt;&lt;ref-type name="Journal Article"&gt;17&lt;/ref-type&gt;&lt;contributors&gt;&lt;authors&gt;&lt;author&gt;Cassada, R. C.&lt;/author&gt;&lt;author&gt;Russell, R. L.&lt;/author&gt;&lt;/authors&gt;&lt;/contributors&gt;&lt;titles&gt;&lt;title&gt;The dauerlarva, a post-embryonic developmental variant of the nematode Caenorhabditis elegans&lt;/title&gt;&lt;secondary-title&gt;Dev Biol&lt;/secondary-title&gt;&lt;/titles&gt;&lt;periodical&gt;&lt;full-title&gt;Dev Biol&lt;/full-title&gt;&lt;/periodical&gt;&lt;pages&gt;326-42&lt;/pages&gt;&lt;volume&gt;46&lt;/volume&gt;&lt;number&gt;2&lt;/number&gt;&lt;edition&gt;1975/10/01&lt;/edition&gt;&lt;keywords&gt;&lt;keyword&gt;Animals&lt;/keyword&gt;&lt;keyword&gt;Environment&lt;/keyword&gt;&lt;keyword&gt;Feeding Behavior/physiology&lt;/keyword&gt;&lt;keyword&gt;Glucose/metabolism&lt;/keyword&gt;&lt;keyword&gt;Larva&lt;/keyword&gt;&lt;keyword&gt;Mutation&lt;/keyword&gt;&lt;keyword&gt;Nematoda/drug effects/*embryology/ultrastructure&lt;/keyword&gt;&lt;keyword&gt;Sodium Chloride/metabolism&lt;/keyword&gt;&lt;keyword&gt;Sodium Dodecyl Sulfate/pharmacology&lt;/keyword&gt;&lt;keyword&gt;Temperature&lt;/keyword&gt;&lt;/keywords&gt;&lt;dates&gt;&lt;year&gt;1975&lt;/year&gt;&lt;pub-dates&gt;&lt;date&gt;Oct&lt;/date&gt;&lt;/pub-dates&gt;&lt;/dates&gt;&lt;isbn&gt;0012-1606 (Print)&amp;#xD;0012-1606 (Linking)&lt;/isbn&gt;&lt;accession-num&gt;1183723&lt;/accession-num&gt;&lt;urls&gt;&lt;related-urls&gt;&lt;url&gt;http://www.ncbi.nlm.nih.gov/entrez/query.fcgi?cmd=Retrieve&amp;amp;db=PubMed&amp;amp;dopt=Citation&amp;amp;list_uids=1183723&lt;/url&gt;&lt;/related-urls&gt;&lt;/urls&gt;&lt;electronic-resource-num&gt;0012-1606(75)90109-8 [pii]&lt;/electronic-resource-num&gt;&lt;language&gt;eng&lt;/language&gt;&lt;/record&gt;&lt;/Cite&gt;&lt;/EndNote&gt;</w:instrText>
        </w:r>
        <w:r w:rsidR="00DB10A9" w:rsidRPr="009072ED">
          <w:rPr>
            <w:bCs/>
            <w:lang w:eastAsia="ja-JP"/>
          </w:rPr>
          <w:fldChar w:fldCharType="separate"/>
        </w:r>
        <w:r w:rsidR="00DB10A9" w:rsidRPr="00716F93">
          <w:rPr>
            <w:bCs/>
            <w:noProof/>
            <w:vertAlign w:val="superscript"/>
            <w:lang w:eastAsia="ja-JP"/>
          </w:rPr>
          <w:t>33</w:t>
        </w:r>
        <w:r w:rsidR="00DB10A9" w:rsidRPr="009072ED">
          <w:rPr>
            <w:bCs/>
            <w:lang w:eastAsia="ja-JP"/>
          </w:rPr>
          <w:fldChar w:fldCharType="end"/>
        </w:r>
        <w:r w:rsidR="008F0F52">
          <w:rPr>
            <w:bCs/>
            <w:lang w:eastAsia="ja-JP"/>
          </w:rPr>
          <w:fldChar w:fldCharType="end"/>
        </w:r>
        <w:r w:rsidRPr="009072ED">
          <w:rPr>
            <w:bCs/>
            <w:lang w:eastAsia="ja-JP"/>
          </w:rPr>
          <w:t>.</w:t>
        </w:r>
      </w:ins>
      <w:r w:rsidRPr="009072ED">
        <w:rPr>
          <w:bCs/>
          <w:lang w:eastAsia="ja-JP"/>
        </w:rPr>
        <w:t xml:space="preserve"> </w:t>
      </w:r>
      <w:r w:rsidR="00731FD2" w:rsidRPr="009072ED">
        <w:rPr>
          <w:bCs/>
          <w:lang w:eastAsia="ja-JP"/>
        </w:rPr>
        <w:t xml:space="preserve">Chamber size is 370 x 370 </w:t>
      </w:r>
      <w:r w:rsidR="00C54B75" w:rsidRPr="009072ED">
        <w:rPr>
          <w:color w:val="000000"/>
        </w:rPr>
        <w:t>μ</w:t>
      </w:r>
      <w:r w:rsidR="00731FD2" w:rsidRPr="009072ED">
        <w:rPr>
          <w:bCs/>
          <w:lang w:eastAsia="ja-JP"/>
        </w:rPr>
        <w:t xml:space="preserve">m, 15 </w:t>
      </w:r>
      <w:r w:rsidR="00C54B75" w:rsidRPr="009072ED">
        <w:rPr>
          <w:color w:val="000000"/>
        </w:rPr>
        <w:t>μ</w:t>
      </w:r>
      <w:r w:rsidR="00731FD2" w:rsidRPr="009072ED">
        <w:rPr>
          <w:bCs/>
          <w:lang w:eastAsia="ja-JP"/>
        </w:rPr>
        <w:t xml:space="preserve">m deep. </w:t>
      </w:r>
      <w:r w:rsidR="00F40F5D" w:rsidRPr="009072ED">
        <w:rPr>
          <w:bCs/>
          <w:lang w:eastAsia="ja-JP"/>
        </w:rPr>
        <w:t>Note that the</w:t>
      </w:r>
      <w:r w:rsidR="00F40230" w:rsidRPr="009072ED">
        <w:rPr>
          <w:bCs/>
          <w:lang w:eastAsia="ja-JP"/>
        </w:rPr>
        <w:t xml:space="preserve"> dauer</w:t>
      </w:r>
      <w:r w:rsidR="00414030" w:rsidRPr="009072ED">
        <w:rPr>
          <w:bCs/>
          <w:lang w:eastAsia="ja-JP"/>
        </w:rPr>
        <w:t xml:space="preserve"> </w:t>
      </w:r>
      <w:r w:rsidR="00F40F5D" w:rsidRPr="009072ED">
        <w:rPr>
          <w:bCs/>
          <w:lang w:eastAsia="ja-JP"/>
        </w:rPr>
        <w:t>larva was placed into the chamber without bacterial food, which would cause exit</w:t>
      </w:r>
      <w:r w:rsidR="00F40230" w:rsidRPr="009072ED">
        <w:rPr>
          <w:bCs/>
          <w:lang w:eastAsia="ja-JP"/>
        </w:rPr>
        <w:t xml:space="preserve"> from the dauer</w:t>
      </w:r>
      <w:r w:rsidR="00414030" w:rsidRPr="009072ED">
        <w:rPr>
          <w:bCs/>
          <w:lang w:eastAsia="ja-JP"/>
        </w:rPr>
        <w:t xml:space="preserve"> </w:t>
      </w:r>
      <w:r w:rsidR="00F40230" w:rsidRPr="009072ED">
        <w:rPr>
          <w:bCs/>
          <w:lang w:eastAsia="ja-JP"/>
        </w:rPr>
        <w:t>larva</w:t>
      </w:r>
      <w:r w:rsidR="00414030" w:rsidRPr="009072ED">
        <w:rPr>
          <w:bCs/>
          <w:lang w:eastAsia="ja-JP"/>
        </w:rPr>
        <w:t>l</w:t>
      </w:r>
      <w:r w:rsidR="00F40230" w:rsidRPr="009072ED">
        <w:rPr>
          <w:bCs/>
          <w:lang w:eastAsia="ja-JP"/>
        </w:rPr>
        <w:t xml:space="preserve"> stage</w:t>
      </w:r>
      <w:r w:rsidR="00F40F5D" w:rsidRPr="009072ED">
        <w:rPr>
          <w:bCs/>
          <w:lang w:eastAsia="ja-JP"/>
        </w:rPr>
        <w:t xml:space="preserve">. </w:t>
      </w:r>
      <w:r w:rsidR="00011C91" w:rsidRPr="009072ED">
        <w:rPr>
          <w:bCs/>
          <w:lang w:eastAsia="ja-JP"/>
        </w:rPr>
        <w:t>F</w:t>
      </w:r>
      <w:r w:rsidRPr="009072ED">
        <w:rPr>
          <w:bCs/>
          <w:lang w:eastAsia="ja-JP"/>
        </w:rPr>
        <w:t>igure 1</w:t>
      </w:r>
      <w:r w:rsidR="00011C91" w:rsidRPr="009072ED">
        <w:rPr>
          <w:bCs/>
          <w:lang w:eastAsia="ja-JP"/>
        </w:rPr>
        <w:t>E</w:t>
      </w:r>
      <w:r w:rsidRPr="009072ED">
        <w:rPr>
          <w:bCs/>
          <w:lang w:eastAsia="ja-JP"/>
        </w:rPr>
        <w:t xml:space="preserve"> shows an adult worm </w:t>
      </w:r>
      <w:r w:rsidR="00011C91" w:rsidRPr="009072ED">
        <w:rPr>
          <w:bCs/>
          <w:lang w:eastAsia="ja-JP"/>
        </w:rPr>
        <w:t>that has already laid many eggs into the chamber</w:t>
      </w:r>
      <w:r w:rsidRPr="009072ED">
        <w:rPr>
          <w:bCs/>
          <w:lang w:eastAsia="ja-JP"/>
        </w:rPr>
        <w:t xml:space="preserve">. </w:t>
      </w:r>
      <w:r w:rsidR="00DF6168" w:rsidRPr="009072ED">
        <w:rPr>
          <w:bCs/>
          <w:lang w:eastAsia="ja-JP"/>
        </w:rPr>
        <w:t xml:space="preserve">Chamber </w:t>
      </w:r>
      <w:r w:rsidR="00212B6E" w:rsidRPr="009072ED">
        <w:rPr>
          <w:bCs/>
          <w:lang w:eastAsia="ja-JP"/>
        </w:rPr>
        <w:t>dimensions</w:t>
      </w:r>
      <w:r w:rsidR="00DF6168" w:rsidRPr="009072ED">
        <w:rPr>
          <w:bCs/>
          <w:lang w:eastAsia="ja-JP"/>
        </w:rPr>
        <w:t xml:space="preserve"> </w:t>
      </w:r>
      <w:r w:rsidR="00011C91" w:rsidRPr="009072ED">
        <w:rPr>
          <w:bCs/>
          <w:lang w:eastAsia="ja-JP"/>
        </w:rPr>
        <w:t>used for the adult were</w:t>
      </w:r>
      <w:r w:rsidR="00DF6168" w:rsidRPr="009072ED">
        <w:rPr>
          <w:bCs/>
          <w:lang w:eastAsia="ja-JP"/>
        </w:rPr>
        <w:t xml:space="preserve"> </w:t>
      </w:r>
      <w:r w:rsidR="00011C91" w:rsidRPr="009072ED">
        <w:rPr>
          <w:bCs/>
          <w:lang w:eastAsia="ja-JP"/>
        </w:rPr>
        <w:t>700</w:t>
      </w:r>
      <w:r w:rsidR="00DF6168" w:rsidRPr="009072ED">
        <w:rPr>
          <w:bCs/>
          <w:lang w:eastAsia="ja-JP"/>
        </w:rPr>
        <w:t xml:space="preserve"> x </w:t>
      </w:r>
      <w:r w:rsidR="00011C91" w:rsidRPr="009072ED">
        <w:rPr>
          <w:bCs/>
          <w:lang w:eastAsia="ja-JP"/>
        </w:rPr>
        <w:t>700</w:t>
      </w:r>
      <w:r w:rsidR="00DF6168" w:rsidRPr="009072ED">
        <w:rPr>
          <w:bCs/>
          <w:lang w:eastAsia="ja-JP"/>
        </w:rPr>
        <w:t xml:space="preserve"> </w:t>
      </w:r>
      <w:r w:rsidR="00B84B85" w:rsidRPr="009072ED">
        <w:rPr>
          <w:color w:val="000000"/>
        </w:rPr>
        <w:t>μ</w:t>
      </w:r>
      <w:r w:rsidR="00DF6168" w:rsidRPr="009072ED">
        <w:rPr>
          <w:bCs/>
          <w:lang w:eastAsia="ja-JP"/>
        </w:rPr>
        <w:t xml:space="preserve">m, </w:t>
      </w:r>
      <w:r w:rsidR="008422A2" w:rsidRPr="009072ED">
        <w:rPr>
          <w:bCs/>
          <w:lang w:eastAsia="ja-JP"/>
        </w:rPr>
        <w:t xml:space="preserve">45 </w:t>
      </w:r>
      <w:r w:rsidR="00B84B85" w:rsidRPr="009072ED">
        <w:rPr>
          <w:color w:val="000000"/>
        </w:rPr>
        <w:t>μ</w:t>
      </w:r>
      <w:r w:rsidR="00DF6168" w:rsidRPr="009072ED">
        <w:rPr>
          <w:bCs/>
          <w:lang w:eastAsia="ja-JP"/>
        </w:rPr>
        <w:t xml:space="preserve">m deep. </w:t>
      </w:r>
      <w:r w:rsidR="00011C91" w:rsidRPr="009072ED">
        <w:rPr>
          <w:bCs/>
          <w:lang w:eastAsia="ja-JP"/>
        </w:rPr>
        <w:t xml:space="preserve">Finally, </w:t>
      </w:r>
      <w:r w:rsidR="00D22A5A" w:rsidRPr="009072ED">
        <w:rPr>
          <w:bCs/>
          <w:lang w:eastAsia="ja-JP"/>
        </w:rPr>
        <w:t>f</w:t>
      </w:r>
      <w:r w:rsidR="00011C91" w:rsidRPr="009072ED">
        <w:rPr>
          <w:bCs/>
          <w:lang w:eastAsia="ja-JP"/>
        </w:rPr>
        <w:t>igure 1F</w:t>
      </w:r>
      <w:r w:rsidR="0077729A" w:rsidRPr="009072ED">
        <w:rPr>
          <w:bCs/>
          <w:lang w:eastAsia="ja-JP"/>
        </w:rPr>
        <w:t xml:space="preserve"> shows an adult hermaphrodite and a male mating inside an adult chamber. </w:t>
      </w:r>
    </w:p>
    <w:p w14:paraId="3DD4F7E1" w14:textId="0E9F934A" w:rsidR="00300182" w:rsidRPr="009072ED" w:rsidRDefault="009206F0" w:rsidP="009072ED">
      <w:pPr>
        <w:widowControl w:val="0"/>
        <w:autoSpaceDE w:val="0"/>
        <w:autoSpaceDN w:val="0"/>
        <w:adjustRightInd w:val="0"/>
        <w:jc w:val="both"/>
        <w:rPr>
          <w:bCs/>
          <w:lang w:eastAsia="ja-JP"/>
        </w:rPr>
        <w:pPrChange w:id="172" w:author="Henrik Bringmann" w:date="2015-01-19T10:16:00Z">
          <w:pPr>
            <w:widowControl w:val="0"/>
            <w:autoSpaceDE w:val="0"/>
            <w:autoSpaceDN w:val="0"/>
            <w:adjustRightInd w:val="0"/>
            <w:spacing w:after="120"/>
            <w:jc w:val="both"/>
          </w:pPr>
        </w:pPrChange>
      </w:pPr>
      <w:r w:rsidRPr="009072ED">
        <w:rPr>
          <w:bCs/>
          <w:lang w:eastAsia="ja-JP"/>
        </w:rPr>
        <w:tab/>
        <w:t xml:space="preserve">Calcium imaging in motile worms is possible </w:t>
      </w:r>
      <w:r w:rsidR="0075112D" w:rsidRPr="009072ED">
        <w:rPr>
          <w:bCs/>
          <w:lang w:eastAsia="ja-JP"/>
        </w:rPr>
        <w:t xml:space="preserve">with </w:t>
      </w:r>
      <w:r w:rsidR="002862DD" w:rsidRPr="009072ED">
        <w:rPr>
          <w:bCs/>
          <w:lang w:eastAsia="ja-JP"/>
        </w:rPr>
        <w:t xml:space="preserve">GCaMP calcium sensors. </w:t>
      </w:r>
      <w:del w:id="173" w:author="Henrik Bringmann" w:date="2015-01-19T10:16:00Z">
        <w:r w:rsidR="002862DD" w:rsidRPr="005B6886">
          <w:rPr>
            <w:bCs/>
            <w:lang w:eastAsia="ja-JP"/>
          </w:rPr>
          <w:delText xml:space="preserve">Figure 2A </w:delText>
        </w:r>
        <w:r w:rsidRPr="005B6886">
          <w:rPr>
            <w:bCs/>
            <w:lang w:eastAsia="ja-JP"/>
          </w:rPr>
          <w:delText xml:space="preserve">shows calcium imaging of the </w:delText>
        </w:r>
        <w:r w:rsidR="001E549D" w:rsidRPr="005B6886">
          <w:rPr>
            <w:bCs/>
            <w:lang w:eastAsia="ja-JP"/>
          </w:rPr>
          <w:delText>command inter</w:delText>
        </w:r>
        <w:r w:rsidR="002E764D" w:rsidRPr="005B6886">
          <w:rPr>
            <w:bCs/>
            <w:lang w:eastAsia="ja-JP"/>
          </w:rPr>
          <w:delText xml:space="preserve">neuron </w:delText>
        </w:r>
        <w:r w:rsidR="001E549D" w:rsidRPr="005B6886">
          <w:rPr>
            <w:bCs/>
            <w:lang w:eastAsia="ja-JP"/>
          </w:rPr>
          <w:delText>AVA for an L1 larva</w:delText>
        </w:r>
        <w:r w:rsidR="008F0F52">
          <w:fldChar w:fldCharType="begin"/>
        </w:r>
        <w:r w:rsidR="008F0F52">
          <w:delInstrText xml:space="preserve"> HYPERLINK \l "_ENREF_28" \o "Turek, 2013 #250" </w:delInstrText>
        </w:r>
        <w:r w:rsidR="008F0F52">
          <w:fldChar w:fldCharType="separate"/>
        </w:r>
        <w:r w:rsidR="00436628" w:rsidRPr="005B6886">
          <w:rPr>
            <w:bCs/>
            <w:lang w:eastAsia="ja-JP"/>
          </w:rPr>
          <w:fldChar w:fldCharType="begin"/>
        </w:r>
        <w:r w:rsidR="00436628" w:rsidRPr="005B6886">
          <w:rPr>
            <w:bCs/>
            <w:lang w:eastAsia="ja-JP"/>
          </w:rPr>
          <w:delInstrText xml:space="preserve"> ADDIN EN.CITE &lt;EndNote&gt;&lt;Cite&gt;&lt;Author&gt;Turek&lt;/Author&gt;&lt;Year&gt;2013&lt;/Year&gt;&lt;RecNum&gt;250&lt;/RecNum&gt;&lt;DisplayText&gt;&lt;style face="superscript"&gt;28&lt;/style&gt;&lt;/DisplayText&gt;&lt;record&gt;&lt;rec-number&gt;250&lt;/rec-number&gt;&lt;foreign-keys&gt;&lt;key app="EN" db-id="0xs0frf5pswp0geeeesxftvcresfxpx95sev"&gt;250&lt;/key&gt;&lt;/foreign-keys&gt;&lt;ref-type name="Journal Article"&gt;17&lt;/ref-type&gt;&lt;contributors&gt;&lt;authors&gt;&lt;author&gt;Turek, M.&lt;/author&gt;&lt;author&gt;Lewandrowski, I.&lt;/author&gt;&lt;author&gt;Bringmann, H.&lt;/author&gt;&lt;/authors&gt;&lt;/contributors&gt;&lt;auth-address&gt;Max Planck Institute for Biophysical Chemistry, Am Fassberg 11, 37077 Goettingen, Germany.&lt;/auth-address&gt;&lt;titles&gt;&lt;title&gt;An AP2 transcription factor is required for a sleep-active neuron to induce sleep-like quiescence in C. elegans&lt;/title&gt;&lt;secondary-title&gt;Curr Biol&lt;/secondary-title&gt;&lt;alt-title&gt;Current biology : CB&lt;/alt-title&gt;&lt;/titles&gt;&lt;periodical&gt;&lt;full-title&gt;Curr Biol&lt;/full-title&gt;&lt;/periodical&gt;&lt;pages&gt;2215-23&lt;/pages&gt;&lt;volume&gt;23&lt;/volume&gt;&lt;number&gt;22&lt;/number&gt;&lt;edition&gt;2013/11/05&lt;/edition&gt;&lt;dates&gt;&lt;year&gt;2013&lt;/year&gt;&lt;pub-dates&gt;&lt;date&gt;Nov 18&lt;/date&gt;&lt;/pub-dates&gt;&lt;/dates&gt;&lt;isbn&gt;1879-0445 (Electronic)&amp;#xD;0960-9822 (Linking)&lt;/isbn&gt;&lt;accession-num&gt;24184105&lt;/accession-num&gt;&lt;urls&gt;&lt;related-urls&gt;&lt;url&gt;http://www.ncbi.nlm.nih.gov/pubmed/24184105&lt;/url&gt;&lt;/related-urls&gt;&lt;/urls&gt;&lt;electronic-resource-num&gt;10.1016/j.cub.2013.09.028&lt;/electronic-resource-num&gt;&lt;language&gt;eng&lt;/language&gt;&lt;/record&gt;&lt;/Cite&gt;&lt;/EndNote&gt;</w:delInstrText>
        </w:r>
        <w:r w:rsidR="00436628" w:rsidRPr="005B6886">
          <w:rPr>
            <w:bCs/>
            <w:lang w:eastAsia="ja-JP"/>
          </w:rPr>
          <w:fldChar w:fldCharType="separate"/>
        </w:r>
        <w:r w:rsidR="00436628" w:rsidRPr="005B6886">
          <w:rPr>
            <w:bCs/>
            <w:noProof/>
            <w:vertAlign w:val="superscript"/>
            <w:lang w:eastAsia="ja-JP"/>
          </w:rPr>
          <w:delText>28</w:delText>
        </w:r>
        <w:r w:rsidR="00436628" w:rsidRPr="005B6886">
          <w:rPr>
            <w:bCs/>
            <w:lang w:eastAsia="ja-JP"/>
          </w:rPr>
          <w:fldChar w:fldCharType="end"/>
        </w:r>
        <w:r w:rsidR="008F0F52">
          <w:rPr>
            <w:bCs/>
            <w:lang w:eastAsia="ja-JP"/>
          </w:rPr>
          <w:fldChar w:fldCharType="end"/>
        </w:r>
        <w:r w:rsidRPr="005B6886">
          <w:rPr>
            <w:bCs/>
            <w:lang w:eastAsia="ja-JP"/>
          </w:rPr>
          <w:delText xml:space="preserve">. </w:delText>
        </w:r>
        <w:r w:rsidR="002862DD" w:rsidRPr="005B6886">
          <w:rPr>
            <w:bCs/>
            <w:lang w:eastAsia="ja-JP"/>
          </w:rPr>
          <w:delText>Figure 2B shows</w:delText>
        </w:r>
      </w:del>
      <w:ins w:id="174" w:author="Henrik Bringmann" w:date="2015-01-19T10:16:00Z">
        <w:r w:rsidR="002862DD" w:rsidRPr="009072ED">
          <w:rPr>
            <w:bCs/>
            <w:lang w:eastAsia="ja-JP"/>
          </w:rPr>
          <w:t>Figure</w:t>
        </w:r>
        <w:r w:rsidR="00A31352">
          <w:rPr>
            <w:bCs/>
            <w:lang w:eastAsia="ja-JP"/>
          </w:rPr>
          <w:t>s</w:t>
        </w:r>
        <w:r w:rsidR="002862DD" w:rsidRPr="009072ED">
          <w:rPr>
            <w:bCs/>
            <w:lang w:eastAsia="ja-JP"/>
          </w:rPr>
          <w:t xml:space="preserve"> 2A</w:t>
        </w:r>
        <w:r w:rsidR="00A31352">
          <w:rPr>
            <w:bCs/>
            <w:lang w:eastAsia="ja-JP"/>
          </w:rPr>
          <w:t xml:space="preserve"> and 2B</w:t>
        </w:r>
        <w:r w:rsidR="002862DD" w:rsidRPr="009072ED">
          <w:rPr>
            <w:bCs/>
            <w:lang w:eastAsia="ja-JP"/>
          </w:rPr>
          <w:t xml:space="preserve"> </w:t>
        </w:r>
        <w:r w:rsidR="00A31352">
          <w:rPr>
            <w:bCs/>
            <w:lang w:eastAsia="ja-JP"/>
          </w:rPr>
          <w:t>show</w:t>
        </w:r>
        <w:r w:rsidRPr="009072ED">
          <w:rPr>
            <w:bCs/>
            <w:lang w:eastAsia="ja-JP"/>
          </w:rPr>
          <w:t xml:space="preserve"> calcium imaging of the </w:t>
        </w:r>
        <w:r w:rsidR="001E549D" w:rsidRPr="009072ED">
          <w:rPr>
            <w:bCs/>
            <w:lang w:eastAsia="ja-JP"/>
          </w:rPr>
          <w:t>command inter</w:t>
        </w:r>
        <w:r w:rsidR="002E764D" w:rsidRPr="009072ED">
          <w:rPr>
            <w:bCs/>
            <w:lang w:eastAsia="ja-JP"/>
          </w:rPr>
          <w:t xml:space="preserve">neuron </w:t>
        </w:r>
        <w:r w:rsidR="001E549D" w:rsidRPr="009072ED">
          <w:rPr>
            <w:bCs/>
            <w:lang w:eastAsia="ja-JP"/>
          </w:rPr>
          <w:t>AVA for an L1 larva</w:t>
        </w:r>
        <w:r w:rsidR="008F0F52">
          <w:fldChar w:fldCharType="begin"/>
        </w:r>
        <w:r w:rsidR="008F0F52">
          <w:instrText xml:space="preserve"> HYPERLINK \l "_ENREF_</w:instrText>
        </w:r>
        <w:r w:rsidR="008F0F52">
          <w:instrText xml:space="preserve">27" \o "Turek, 2013 #250" </w:instrText>
        </w:r>
        <w:r w:rsidR="008F0F52">
          <w:fldChar w:fldCharType="separate"/>
        </w:r>
        <w:r w:rsidR="00DB10A9" w:rsidRPr="009072ED">
          <w:rPr>
            <w:bCs/>
            <w:lang w:eastAsia="ja-JP"/>
          </w:rPr>
          <w:fldChar w:fldCharType="begin"/>
        </w:r>
        <w:r w:rsidR="00DB10A9">
          <w:rPr>
            <w:bCs/>
            <w:lang w:eastAsia="ja-JP"/>
          </w:rPr>
          <w:instrText xml:space="preserve"> ADDIN EN.CITE &lt;EndNote&gt;&lt;Cite&gt;&lt;Author&gt;Turek&lt;/Author&gt;&lt;Year&gt;2013&lt;/Year&gt;&lt;RecNum&gt;250&lt;/RecNum&gt;&lt;DisplayText&gt;&lt;style face="superscript"&gt;27&lt;/style&gt;&lt;/DisplayText&gt;&lt;record&gt;&lt;rec-number&gt;250&lt;/rec-number&gt;&lt;foreign-keys&gt;&lt;key app="EN" db-id="0xs0frf5pswp0geeeesxftvcresfxpx95sev"&gt;250&lt;/key&gt;&lt;/foreign-keys&gt;&lt;ref-type name="Journal Article"&gt;17&lt;/ref-type&gt;&lt;contributors&gt;&lt;authors&gt;&lt;author&gt;Turek, M.&lt;/author&gt;&lt;author&gt;Lewandrowski, I.&lt;/author&gt;&lt;author&gt;Bringmann, H.&lt;/author&gt;&lt;/authors&gt;&lt;/contributors&gt;&lt;auth-address&gt;Max Planck Institute for Biophysical Chemistry, Am Fassberg 11, 37077 Goettingen, Germany.&lt;/auth-address&gt;&lt;titles&gt;&lt;title&gt;An AP2 transcription factor is required for a sleep-active neuron to induce sleep-like quiescence in C. elegans&lt;/title&gt;&lt;secondary-title&gt;Curr Biol&lt;/secondary-title&gt;&lt;alt-title&gt;Current biology : CB&lt;/alt-title&gt;&lt;/titles&gt;&lt;periodical&gt;&lt;full-title&gt;Curr Biol&lt;/full-title&gt;&lt;/periodical&gt;&lt;pages&gt;2215-23&lt;/pages&gt;&lt;volume&gt;23&lt;/volume&gt;&lt;number&gt;22&lt;/number&gt;&lt;edition&gt;2013/11/05&lt;/edition&gt;&lt;dates&gt;&lt;year&gt;2013&lt;/year&gt;&lt;pub-dates&gt;&lt;date&gt;Nov 18&lt;/date&gt;&lt;/pub-dates&gt;&lt;/dates&gt;&lt;isbn&gt;1879-0445 (Electronic)&amp;#xD;0960-9822 (Linking)&lt;/isbn&gt;&lt;accession-num&gt;24184105&lt;/accession-num&gt;&lt;urls&gt;&lt;related-urls&gt;&lt;url&gt;http://www.ncbi.nlm.nih.gov/pubmed/24184105&lt;/url&gt;&lt;/related-urls&gt;&lt;/urls&gt;&lt;electronic-resource-num&gt;10.1016/j.cub.2013.09.028&lt;/electronic-resource-num&gt;&lt;language&gt;eng&lt;/language&gt;&lt;/record&gt;&lt;/Cite&gt;&lt;/EndNote&gt;</w:instrText>
        </w:r>
        <w:r w:rsidR="00DB10A9" w:rsidRPr="009072ED">
          <w:rPr>
            <w:bCs/>
            <w:lang w:eastAsia="ja-JP"/>
          </w:rPr>
          <w:fldChar w:fldCharType="separate"/>
        </w:r>
        <w:r w:rsidR="00DB10A9" w:rsidRPr="00BF5A2A">
          <w:rPr>
            <w:bCs/>
            <w:noProof/>
            <w:vertAlign w:val="superscript"/>
            <w:lang w:eastAsia="ja-JP"/>
          </w:rPr>
          <w:t>27</w:t>
        </w:r>
        <w:r w:rsidR="00DB10A9" w:rsidRPr="009072ED">
          <w:rPr>
            <w:bCs/>
            <w:lang w:eastAsia="ja-JP"/>
          </w:rPr>
          <w:fldChar w:fldCharType="end"/>
        </w:r>
        <w:r w:rsidR="008F0F52">
          <w:rPr>
            <w:bCs/>
            <w:lang w:eastAsia="ja-JP"/>
          </w:rPr>
          <w:fldChar w:fldCharType="end"/>
        </w:r>
        <w:r w:rsidRPr="009072ED">
          <w:rPr>
            <w:bCs/>
            <w:lang w:eastAsia="ja-JP"/>
          </w:rPr>
          <w:t xml:space="preserve">. </w:t>
        </w:r>
        <w:r w:rsidR="002862DD" w:rsidRPr="009072ED">
          <w:rPr>
            <w:bCs/>
            <w:lang w:eastAsia="ja-JP"/>
          </w:rPr>
          <w:t>Figure 2</w:t>
        </w:r>
        <w:r w:rsidR="004E7F4B">
          <w:rPr>
            <w:bCs/>
            <w:lang w:eastAsia="ja-JP"/>
          </w:rPr>
          <w:t>C</w:t>
        </w:r>
        <w:r w:rsidR="00A31352">
          <w:rPr>
            <w:bCs/>
            <w:lang w:eastAsia="ja-JP"/>
          </w:rPr>
          <w:t xml:space="preserve"> and 2D show</w:t>
        </w:r>
      </w:ins>
      <w:r w:rsidR="002862DD" w:rsidRPr="009072ED">
        <w:rPr>
          <w:bCs/>
          <w:lang w:eastAsia="ja-JP"/>
        </w:rPr>
        <w:t xml:space="preserve"> </w:t>
      </w:r>
      <w:r w:rsidR="00D7479B" w:rsidRPr="009072ED">
        <w:rPr>
          <w:bCs/>
          <w:lang w:eastAsia="ja-JP"/>
        </w:rPr>
        <w:t xml:space="preserve">calcium activity </w:t>
      </w:r>
      <w:r w:rsidR="009C68CE" w:rsidRPr="009072ED">
        <w:rPr>
          <w:bCs/>
          <w:lang w:eastAsia="ja-JP"/>
        </w:rPr>
        <w:t xml:space="preserve">for the same type of neuron </w:t>
      </w:r>
      <w:r w:rsidR="00D7479B" w:rsidRPr="009072ED">
        <w:rPr>
          <w:bCs/>
          <w:lang w:eastAsia="ja-JP"/>
        </w:rPr>
        <w:t xml:space="preserve">in </w:t>
      </w:r>
      <w:r w:rsidR="001E549D" w:rsidRPr="009072ED">
        <w:rPr>
          <w:bCs/>
          <w:lang w:eastAsia="ja-JP"/>
        </w:rPr>
        <w:t xml:space="preserve">an </w:t>
      </w:r>
      <w:r w:rsidR="00D7479B" w:rsidRPr="009072ED">
        <w:rPr>
          <w:bCs/>
          <w:lang w:eastAsia="ja-JP"/>
        </w:rPr>
        <w:t xml:space="preserve">adult animal. </w:t>
      </w:r>
    </w:p>
    <w:p w14:paraId="0DBF44CA" w14:textId="71F1F23E" w:rsidR="00D7479B" w:rsidRPr="009072ED" w:rsidRDefault="00D7479B" w:rsidP="009072ED">
      <w:pPr>
        <w:widowControl w:val="0"/>
        <w:autoSpaceDE w:val="0"/>
        <w:autoSpaceDN w:val="0"/>
        <w:adjustRightInd w:val="0"/>
        <w:jc w:val="both"/>
        <w:rPr>
          <w:bCs/>
          <w:lang w:eastAsia="ja-JP"/>
        </w:rPr>
        <w:pPrChange w:id="175" w:author="Henrik Bringmann" w:date="2015-01-19T10:16:00Z">
          <w:pPr>
            <w:widowControl w:val="0"/>
            <w:autoSpaceDE w:val="0"/>
            <w:autoSpaceDN w:val="0"/>
            <w:adjustRightInd w:val="0"/>
            <w:spacing w:after="120"/>
            <w:jc w:val="both"/>
          </w:pPr>
        </w:pPrChange>
      </w:pPr>
      <w:r w:rsidRPr="009072ED">
        <w:rPr>
          <w:bCs/>
          <w:lang w:eastAsia="ja-JP"/>
        </w:rPr>
        <w:tab/>
        <w:t xml:space="preserve">Scaling up long-term imaging is possible by scanning and by zooming out. Figure 3A shows the image quality of simultaneous imaging of </w:t>
      </w:r>
      <w:r w:rsidR="00545799" w:rsidRPr="009072ED">
        <w:rPr>
          <w:bCs/>
          <w:lang w:eastAsia="ja-JP"/>
        </w:rPr>
        <w:t xml:space="preserve">30 </w:t>
      </w:r>
      <w:r w:rsidRPr="009072ED">
        <w:rPr>
          <w:bCs/>
          <w:lang w:eastAsia="ja-JP"/>
        </w:rPr>
        <w:t>worms on one camera chip with a 5 megapixel camera. Figure 3B shows the image quality of four worms calcium imaged simultaneously.</w:t>
      </w:r>
      <w:r w:rsidR="00DF7848" w:rsidRPr="009072ED">
        <w:rPr>
          <w:bCs/>
          <w:lang w:eastAsia="ja-JP"/>
        </w:rPr>
        <w:t xml:space="preserve"> </w:t>
      </w:r>
    </w:p>
    <w:p w14:paraId="7DA44C53" w14:textId="77777777" w:rsidR="00B33744" w:rsidRPr="009072ED" w:rsidRDefault="00B33744" w:rsidP="009072ED">
      <w:pPr>
        <w:widowControl w:val="0"/>
        <w:autoSpaceDE w:val="0"/>
        <w:autoSpaceDN w:val="0"/>
        <w:adjustRightInd w:val="0"/>
        <w:jc w:val="both"/>
        <w:rPr>
          <w:lang w:eastAsia="ja-JP"/>
        </w:rPr>
        <w:pPrChange w:id="176" w:author="Henrik Bringmann" w:date="2015-01-19T10:16:00Z">
          <w:pPr>
            <w:widowControl w:val="0"/>
            <w:autoSpaceDE w:val="0"/>
            <w:autoSpaceDN w:val="0"/>
            <w:adjustRightInd w:val="0"/>
            <w:spacing w:after="120"/>
            <w:jc w:val="both"/>
          </w:pPr>
        </w:pPrChange>
      </w:pPr>
    </w:p>
    <w:p w14:paraId="543BBC4C" w14:textId="70668B9A" w:rsidR="003A2C2D" w:rsidRPr="009072ED" w:rsidRDefault="003A2C2D" w:rsidP="00BF5A2A">
      <w:pPr>
        <w:widowControl w:val="0"/>
        <w:tabs>
          <w:tab w:val="left" w:pos="6853"/>
        </w:tabs>
        <w:autoSpaceDE w:val="0"/>
        <w:autoSpaceDN w:val="0"/>
        <w:adjustRightInd w:val="0"/>
        <w:jc w:val="both"/>
        <w:outlineLvl w:val="0"/>
        <w:rPr>
          <w:b/>
          <w:bCs/>
          <w:lang w:eastAsia="ja-JP"/>
        </w:rPr>
        <w:pPrChange w:id="177" w:author="Henrik Bringmann" w:date="2015-01-19T10:16:00Z">
          <w:pPr>
            <w:widowControl w:val="0"/>
            <w:autoSpaceDE w:val="0"/>
            <w:autoSpaceDN w:val="0"/>
            <w:adjustRightInd w:val="0"/>
            <w:spacing w:after="120"/>
            <w:jc w:val="both"/>
            <w:outlineLvl w:val="0"/>
          </w:pPr>
        </w:pPrChange>
      </w:pPr>
      <w:r w:rsidRPr="009072ED">
        <w:rPr>
          <w:b/>
          <w:bCs/>
          <w:lang w:eastAsia="ja-JP"/>
        </w:rPr>
        <w:t>Tables and Figures:</w:t>
      </w:r>
      <w:ins w:id="178" w:author="Henrik Bringmann" w:date="2015-01-19T10:16:00Z">
        <w:r w:rsidR="00BF5A2A">
          <w:rPr>
            <w:b/>
            <w:bCs/>
            <w:lang w:eastAsia="ja-JP"/>
          </w:rPr>
          <w:tab/>
        </w:r>
      </w:ins>
    </w:p>
    <w:p w14:paraId="4CAB7C29" w14:textId="77777777" w:rsidR="004C196B" w:rsidRPr="009072ED" w:rsidRDefault="00E5784B" w:rsidP="009072ED">
      <w:pPr>
        <w:outlineLvl w:val="0"/>
        <w:rPr>
          <w:b/>
          <w:bCs/>
          <w:lang w:eastAsia="ja-JP"/>
        </w:rPr>
        <w:pPrChange w:id="179" w:author="Henrik Bringmann" w:date="2015-01-19T10:16:00Z">
          <w:pPr>
            <w:spacing w:after="120"/>
            <w:outlineLvl w:val="0"/>
          </w:pPr>
        </w:pPrChange>
      </w:pPr>
      <w:r w:rsidRPr="009072ED">
        <w:rPr>
          <w:b/>
          <w:bCs/>
          <w:lang w:eastAsia="ja-JP"/>
        </w:rPr>
        <w:t xml:space="preserve">Table1: </w:t>
      </w:r>
    </w:p>
    <w:p w14:paraId="65F5D100" w14:textId="69C706C3" w:rsidR="00E5784B" w:rsidRPr="009072ED" w:rsidRDefault="002E06FD" w:rsidP="009072ED">
      <w:pPr>
        <w:outlineLvl w:val="0"/>
        <w:pPrChange w:id="180" w:author="Henrik Bringmann" w:date="2015-01-19T10:16:00Z">
          <w:pPr>
            <w:spacing w:after="120"/>
            <w:outlineLvl w:val="0"/>
          </w:pPr>
        </w:pPrChange>
      </w:pPr>
      <w:r w:rsidRPr="009072ED">
        <w:rPr>
          <w:b/>
        </w:rPr>
        <w:t>C</w:t>
      </w:r>
      <w:r w:rsidR="00E5784B" w:rsidRPr="009072ED">
        <w:rPr>
          <w:b/>
        </w:rPr>
        <w:t xml:space="preserve">hamber sizes for different life stages. </w:t>
      </w:r>
      <w:r w:rsidR="00E5784B" w:rsidRPr="009072ED">
        <w:t>Shown are</w:t>
      </w:r>
      <w:r w:rsidR="00E5784B" w:rsidRPr="009072ED">
        <w:rPr>
          <w:b/>
        </w:rPr>
        <w:t xml:space="preserve"> </w:t>
      </w:r>
      <w:r w:rsidR="00E5784B" w:rsidRPr="009072ED">
        <w:t xml:space="preserve">chamber dimensions and magnifications that are useful for various stages optimized for a 8 x 8 mm camera chip. </w:t>
      </w:r>
    </w:p>
    <w:p w14:paraId="01615D36" w14:textId="77777777" w:rsidR="0040054C" w:rsidRPr="009072ED" w:rsidRDefault="0040054C" w:rsidP="009072ED">
      <w:pPr>
        <w:widowControl w:val="0"/>
        <w:autoSpaceDE w:val="0"/>
        <w:autoSpaceDN w:val="0"/>
        <w:adjustRightInd w:val="0"/>
        <w:jc w:val="both"/>
        <w:rPr>
          <w:lang w:eastAsia="ja-JP"/>
        </w:rPr>
        <w:pPrChange w:id="181" w:author="Henrik Bringmann" w:date="2015-01-19T10:16:00Z">
          <w:pPr>
            <w:widowControl w:val="0"/>
            <w:autoSpaceDE w:val="0"/>
            <w:autoSpaceDN w:val="0"/>
            <w:adjustRightInd w:val="0"/>
            <w:spacing w:after="120"/>
            <w:jc w:val="both"/>
          </w:pPr>
        </w:pPrChange>
      </w:pPr>
    </w:p>
    <w:p w14:paraId="1AE22479" w14:textId="77777777" w:rsidR="00FF4736" w:rsidRPr="005B6886" w:rsidRDefault="003A2C2D" w:rsidP="00ED39C4">
      <w:pPr>
        <w:widowControl w:val="0"/>
        <w:autoSpaceDE w:val="0"/>
        <w:autoSpaceDN w:val="0"/>
        <w:adjustRightInd w:val="0"/>
        <w:spacing w:after="120"/>
        <w:jc w:val="both"/>
        <w:outlineLvl w:val="0"/>
        <w:rPr>
          <w:del w:id="182" w:author="Henrik Bringmann" w:date="2015-01-19T10:16:00Z"/>
          <w:b/>
          <w:bCs/>
          <w:lang w:eastAsia="ja-JP"/>
        </w:rPr>
      </w:pPr>
      <w:r w:rsidRPr="009072ED">
        <w:rPr>
          <w:b/>
          <w:bCs/>
          <w:lang w:eastAsia="ja-JP"/>
        </w:rPr>
        <w:t xml:space="preserve">Figure 1: </w:t>
      </w:r>
    </w:p>
    <w:p w14:paraId="0E61BECC" w14:textId="642012E6" w:rsidR="003A2C2D" w:rsidRDefault="00345E35" w:rsidP="009072ED">
      <w:pPr>
        <w:widowControl w:val="0"/>
        <w:autoSpaceDE w:val="0"/>
        <w:autoSpaceDN w:val="0"/>
        <w:adjustRightInd w:val="0"/>
        <w:jc w:val="both"/>
        <w:outlineLvl w:val="0"/>
        <w:pPrChange w:id="183" w:author="Henrik Bringmann" w:date="2015-01-19T10:16:00Z">
          <w:pPr>
            <w:widowControl w:val="0"/>
            <w:autoSpaceDE w:val="0"/>
            <w:autoSpaceDN w:val="0"/>
            <w:adjustRightInd w:val="0"/>
            <w:spacing w:after="120"/>
            <w:jc w:val="both"/>
            <w:outlineLvl w:val="0"/>
          </w:pPr>
        </w:pPrChange>
      </w:pPr>
      <w:r w:rsidRPr="009072ED">
        <w:rPr>
          <w:b/>
          <w:bCs/>
          <w:lang w:eastAsia="ja-JP"/>
        </w:rPr>
        <w:t xml:space="preserve">Adaptation of AMI to all life stages of </w:t>
      </w:r>
      <w:r w:rsidRPr="009072ED">
        <w:rPr>
          <w:b/>
          <w:bCs/>
          <w:i/>
          <w:lang w:eastAsia="ja-JP"/>
        </w:rPr>
        <w:t>C. elegans</w:t>
      </w:r>
      <w:r w:rsidRPr="009072ED">
        <w:rPr>
          <w:b/>
          <w:bCs/>
          <w:lang w:eastAsia="ja-JP"/>
        </w:rPr>
        <w:t xml:space="preserve">. </w:t>
      </w:r>
      <w:r w:rsidRPr="009072ED">
        <w:rPr>
          <w:bCs/>
          <w:lang w:eastAsia="ja-JP"/>
        </w:rPr>
        <w:t xml:space="preserve">A) </w:t>
      </w:r>
      <w:r w:rsidR="002E06FD" w:rsidRPr="009072ED">
        <w:rPr>
          <w:bCs/>
          <w:lang w:eastAsia="ja-JP"/>
        </w:rPr>
        <w:t>L</w:t>
      </w:r>
      <w:r w:rsidRPr="009072ED">
        <w:rPr>
          <w:bCs/>
          <w:lang w:eastAsia="ja-JP"/>
        </w:rPr>
        <w:t xml:space="preserve">arva imaged from early L1 </w:t>
      </w:r>
      <w:r w:rsidRPr="009072ED">
        <w:rPr>
          <w:bCs/>
          <w:lang w:eastAsia="ja-JP"/>
        </w:rPr>
        <w:lastRenderedPageBreak/>
        <w:t xml:space="preserve">until early L2 stage in </w:t>
      </w:r>
      <w:r w:rsidRPr="009072ED">
        <w:t xml:space="preserve">190 x 190 </w:t>
      </w:r>
      <w:r w:rsidRPr="009072ED">
        <w:rPr>
          <w:color w:val="000000"/>
        </w:rPr>
        <w:t>μ</w:t>
      </w:r>
      <w:r w:rsidRPr="009072ED">
        <w:t>m chambers</w:t>
      </w:r>
      <w:r w:rsidR="002E06FD" w:rsidRPr="009072ED">
        <w:t>.</w:t>
      </w:r>
      <w:r w:rsidRPr="009072ED">
        <w:rPr>
          <w:bCs/>
          <w:lang w:eastAsia="ja-JP"/>
        </w:rPr>
        <w:t xml:space="preserve"> B) Development from egg until adult in a 370 x 370 </w:t>
      </w:r>
      <w:r w:rsidRPr="009072ED">
        <w:rPr>
          <w:color w:val="000000"/>
        </w:rPr>
        <w:t>μ</w:t>
      </w:r>
      <w:r w:rsidRPr="009072ED">
        <w:t>m</w:t>
      </w:r>
      <w:r w:rsidRPr="009072ED">
        <w:rPr>
          <w:bCs/>
          <w:lang w:eastAsia="ja-JP"/>
        </w:rPr>
        <w:t xml:space="preserve"> chamber. C) Mobility of a worm assessed using frame subtraction. Shown is the mean intensity</w:t>
      </w:r>
      <w:ins w:id="184" w:author="Henrik Bringmann" w:date="2015-01-19T10:16:00Z">
        <w:r w:rsidRPr="009072ED">
          <w:rPr>
            <w:bCs/>
            <w:lang w:eastAsia="ja-JP"/>
          </w:rPr>
          <w:t xml:space="preserve"> </w:t>
        </w:r>
        <w:r w:rsidR="00A31352">
          <w:rPr>
            <w:bCs/>
            <w:lang w:eastAsia="ja-JP"/>
          </w:rPr>
          <w:t>of all pictures of the image</w:t>
        </w:r>
      </w:ins>
      <w:r w:rsidR="00A31352">
        <w:rPr>
          <w:bCs/>
          <w:lang w:eastAsia="ja-JP"/>
        </w:rPr>
        <w:t xml:space="preserve"> </w:t>
      </w:r>
      <w:r w:rsidRPr="009072ED">
        <w:rPr>
          <w:bCs/>
          <w:lang w:eastAsia="ja-JP"/>
        </w:rPr>
        <w:t xml:space="preserve">after frame subtraction for one selected burst movie for each larval stage for wake and lethargus behavior. D) A dauer larva in the absence of food in a 370 x 370 </w:t>
      </w:r>
      <w:r w:rsidRPr="009072ED">
        <w:rPr>
          <w:color w:val="000000"/>
        </w:rPr>
        <w:t>μ</w:t>
      </w:r>
      <w:r w:rsidRPr="009072ED">
        <w:t>m</w:t>
      </w:r>
      <w:r w:rsidRPr="009072ED">
        <w:rPr>
          <w:bCs/>
          <w:lang w:eastAsia="ja-JP"/>
        </w:rPr>
        <w:t xml:space="preserve"> chamber. E) Adult hermaphrodite with many eggs laid into a </w:t>
      </w:r>
      <w:r w:rsidRPr="009072ED">
        <w:t xml:space="preserve">700 x 700 </w:t>
      </w:r>
      <w:r w:rsidRPr="009072ED">
        <w:rPr>
          <w:color w:val="000000"/>
        </w:rPr>
        <w:t>μ</w:t>
      </w:r>
      <w:r w:rsidRPr="009072ED">
        <w:t>m</w:t>
      </w:r>
      <w:r w:rsidRPr="009072ED">
        <w:rPr>
          <w:bCs/>
          <w:lang w:eastAsia="ja-JP"/>
        </w:rPr>
        <w:t xml:space="preserve"> chamber. F) Mating of a male and a hermaphrodite inside a </w:t>
      </w:r>
      <w:r w:rsidRPr="009072ED">
        <w:t xml:space="preserve">700 x 700 </w:t>
      </w:r>
      <w:r w:rsidRPr="009072ED">
        <w:rPr>
          <w:color w:val="000000"/>
        </w:rPr>
        <w:t>μ</w:t>
      </w:r>
      <w:r w:rsidRPr="009072ED">
        <w:t xml:space="preserve">m chamber. </w:t>
      </w:r>
      <w:ins w:id="185" w:author="Henrik Bringmann" w:date="2015-01-19T10:16:00Z">
        <w:r w:rsidR="00C01064">
          <w:t>YA means young adult.</w:t>
        </w:r>
      </w:ins>
    </w:p>
    <w:p w14:paraId="159B36A6" w14:textId="77777777" w:rsidR="009072ED" w:rsidRPr="009072ED" w:rsidRDefault="009072ED" w:rsidP="009072ED">
      <w:pPr>
        <w:widowControl w:val="0"/>
        <w:autoSpaceDE w:val="0"/>
        <w:autoSpaceDN w:val="0"/>
        <w:adjustRightInd w:val="0"/>
        <w:jc w:val="both"/>
        <w:outlineLvl w:val="0"/>
        <w:rPr>
          <w:ins w:id="186" w:author="Henrik Bringmann" w:date="2015-01-19T10:16:00Z"/>
          <w:lang w:eastAsia="ja-JP"/>
        </w:rPr>
      </w:pPr>
    </w:p>
    <w:p w14:paraId="709DFE56" w14:textId="77777777" w:rsidR="003A2C2D" w:rsidRPr="005B6886" w:rsidRDefault="003A2C2D" w:rsidP="00ED39C4">
      <w:pPr>
        <w:widowControl w:val="0"/>
        <w:autoSpaceDE w:val="0"/>
        <w:autoSpaceDN w:val="0"/>
        <w:adjustRightInd w:val="0"/>
        <w:spacing w:after="120"/>
        <w:jc w:val="both"/>
        <w:outlineLvl w:val="0"/>
        <w:rPr>
          <w:del w:id="187" w:author="Henrik Bringmann" w:date="2015-01-19T10:16:00Z"/>
          <w:b/>
          <w:bCs/>
          <w:lang w:eastAsia="ja-JP"/>
        </w:rPr>
      </w:pPr>
      <w:r w:rsidRPr="009072ED">
        <w:rPr>
          <w:b/>
          <w:bCs/>
          <w:lang w:eastAsia="ja-JP"/>
        </w:rPr>
        <w:t xml:space="preserve">Figure 2: </w:t>
      </w:r>
    </w:p>
    <w:p w14:paraId="200EAA15" w14:textId="7E8C3C31" w:rsidR="000D4100" w:rsidRDefault="000D4100" w:rsidP="009072ED">
      <w:pPr>
        <w:widowControl w:val="0"/>
        <w:autoSpaceDE w:val="0"/>
        <w:autoSpaceDN w:val="0"/>
        <w:adjustRightInd w:val="0"/>
        <w:jc w:val="both"/>
        <w:outlineLvl w:val="0"/>
        <w:rPr>
          <w:bCs/>
          <w:lang w:eastAsia="ja-JP"/>
        </w:rPr>
        <w:pPrChange w:id="188" w:author="Henrik Bringmann" w:date="2015-01-19T10:16:00Z">
          <w:pPr>
            <w:widowControl w:val="0"/>
            <w:autoSpaceDE w:val="0"/>
            <w:autoSpaceDN w:val="0"/>
            <w:adjustRightInd w:val="0"/>
            <w:spacing w:after="120"/>
            <w:jc w:val="both"/>
            <w:outlineLvl w:val="0"/>
          </w:pPr>
        </w:pPrChange>
      </w:pPr>
      <w:r w:rsidRPr="009072ED">
        <w:rPr>
          <w:b/>
          <w:bCs/>
          <w:lang w:eastAsia="ja-JP"/>
        </w:rPr>
        <w:t>Calcium imaging with AMI.</w:t>
      </w:r>
      <w:r w:rsidR="003059BB" w:rsidRPr="009072ED">
        <w:rPr>
          <w:b/>
          <w:bCs/>
          <w:lang w:eastAsia="ja-JP"/>
        </w:rPr>
        <w:t xml:space="preserve"> </w:t>
      </w:r>
      <w:r w:rsidR="003059BB" w:rsidRPr="009072ED">
        <w:rPr>
          <w:bCs/>
          <w:lang w:eastAsia="ja-JP"/>
        </w:rPr>
        <w:t>A)</w:t>
      </w:r>
      <w:r w:rsidR="00657BB6" w:rsidRPr="009072ED">
        <w:rPr>
          <w:bCs/>
          <w:lang w:eastAsia="ja-JP"/>
        </w:rPr>
        <w:t xml:space="preserve"> </w:t>
      </w:r>
      <w:r w:rsidR="002E06FD" w:rsidRPr="009072ED">
        <w:rPr>
          <w:bCs/>
          <w:lang w:eastAsia="ja-JP"/>
        </w:rPr>
        <w:t>C</w:t>
      </w:r>
      <w:r w:rsidR="00657BB6" w:rsidRPr="009072ED">
        <w:rPr>
          <w:bCs/>
          <w:lang w:eastAsia="ja-JP"/>
        </w:rPr>
        <w:t xml:space="preserve">alcium imaging with GCaMP3 in the command interneuron AVA of L1 larvae using the </w:t>
      </w:r>
      <w:r w:rsidR="00657BB6" w:rsidRPr="009072ED">
        <w:rPr>
          <w:bCs/>
          <w:i/>
          <w:lang w:eastAsia="ja-JP"/>
        </w:rPr>
        <w:t>nmr-1</w:t>
      </w:r>
      <w:r w:rsidR="00657BB6" w:rsidRPr="009072ED">
        <w:rPr>
          <w:bCs/>
          <w:lang w:eastAsia="ja-JP"/>
        </w:rPr>
        <w:t xml:space="preserve"> promoter. Shown are two false-color images. In the left image, the activity of AVA is low and the worm is not making a backwards movement. In the right image the activity of AVA is high, and the worm is moving backwards. B) </w:t>
      </w:r>
      <w:r w:rsidR="00D22A5A" w:rsidRPr="009072ED">
        <w:rPr>
          <w:bCs/>
          <w:lang w:eastAsia="ja-JP"/>
        </w:rPr>
        <w:t>C</w:t>
      </w:r>
      <w:r w:rsidR="00657BB6" w:rsidRPr="009072ED">
        <w:rPr>
          <w:bCs/>
          <w:lang w:eastAsia="ja-JP"/>
        </w:rPr>
        <w:t xml:space="preserve">alcium transients over time for an L1 worm. C) and D) </w:t>
      </w:r>
      <w:r w:rsidR="00D22A5A" w:rsidRPr="009072ED">
        <w:rPr>
          <w:bCs/>
          <w:lang w:eastAsia="ja-JP"/>
        </w:rPr>
        <w:t>C</w:t>
      </w:r>
      <w:r w:rsidR="00657BB6" w:rsidRPr="009072ED">
        <w:rPr>
          <w:bCs/>
          <w:lang w:eastAsia="ja-JP"/>
        </w:rPr>
        <w:t xml:space="preserve">alcium transients in an adult animal. </w:t>
      </w:r>
    </w:p>
    <w:p w14:paraId="64EE255A" w14:textId="77777777" w:rsidR="009072ED" w:rsidRPr="009072ED" w:rsidRDefault="009072ED" w:rsidP="009072ED">
      <w:pPr>
        <w:widowControl w:val="0"/>
        <w:autoSpaceDE w:val="0"/>
        <w:autoSpaceDN w:val="0"/>
        <w:adjustRightInd w:val="0"/>
        <w:jc w:val="both"/>
        <w:outlineLvl w:val="0"/>
        <w:rPr>
          <w:ins w:id="189" w:author="Henrik Bringmann" w:date="2015-01-19T10:16:00Z"/>
          <w:bCs/>
          <w:lang w:eastAsia="ja-JP"/>
        </w:rPr>
      </w:pPr>
    </w:p>
    <w:p w14:paraId="783314E9" w14:textId="77777777" w:rsidR="00FF4736" w:rsidRPr="005B6886" w:rsidRDefault="00FF4736" w:rsidP="00ED39C4">
      <w:pPr>
        <w:widowControl w:val="0"/>
        <w:autoSpaceDE w:val="0"/>
        <w:autoSpaceDN w:val="0"/>
        <w:adjustRightInd w:val="0"/>
        <w:spacing w:after="120"/>
        <w:jc w:val="both"/>
        <w:outlineLvl w:val="0"/>
        <w:rPr>
          <w:del w:id="190" w:author="Henrik Bringmann" w:date="2015-01-19T10:16:00Z"/>
          <w:b/>
          <w:bCs/>
          <w:lang w:eastAsia="ja-JP"/>
        </w:rPr>
      </w:pPr>
      <w:r w:rsidRPr="009072ED">
        <w:rPr>
          <w:b/>
          <w:bCs/>
          <w:lang w:eastAsia="ja-JP"/>
        </w:rPr>
        <w:t xml:space="preserve">Figure </w:t>
      </w:r>
      <w:r w:rsidR="000D4100" w:rsidRPr="009072ED">
        <w:rPr>
          <w:b/>
          <w:bCs/>
          <w:lang w:eastAsia="ja-JP"/>
        </w:rPr>
        <w:t>3</w:t>
      </w:r>
      <w:r w:rsidRPr="009072ED">
        <w:rPr>
          <w:b/>
          <w:bCs/>
          <w:lang w:eastAsia="ja-JP"/>
        </w:rPr>
        <w:t xml:space="preserve">: </w:t>
      </w:r>
    </w:p>
    <w:p w14:paraId="2948F362" w14:textId="5424499C" w:rsidR="004F2BC2" w:rsidRPr="009072ED" w:rsidRDefault="004F2BC2" w:rsidP="009072ED">
      <w:pPr>
        <w:widowControl w:val="0"/>
        <w:autoSpaceDE w:val="0"/>
        <w:autoSpaceDN w:val="0"/>
        <w:adjustRightInd w:val="0"/>
        <w:jc w:val="both"/>
        <w:outlineLvl w:val="0"/>
        <w:rPr>
          <w:lang w:eastAsia="ja-JP"/>
        </w:rPr>
        <w:pPrChange w:id="191" w:author="Henrik Bringmann" w:date="2015-01-19T10:16:00Z">
          <w:pPr>
            <w:widowControl w:val="0"/>
            <w:autoSpaceDE w:val="0"/>
            <w:autoSpaceDN w:val="0"/>
            <w:adjustRightInd w:val="0"/>
            <w:spacing w:after="120"/>
            <w:jc w:val="both"/>
            <w:outlineLvl w:val="0"/>
          </w:pPr>
        </w:pPrChange>
      </w:pPr>
      <w:r w:rsidRPr="009072ED">
        <w:rPr>
          <w:b/>
          <w:lang w:eastAsia="ja-JP"/>
        </w:rPr>
        <w:t xml:space="preserve">Imaging multiple worms in parallel by zooming out. </w:t>
      </w:r>
      <w:r w:rsidRPr="009072ED">
        <w:rPr>
          <w:lang w:eastAsia="ja-JP"/>
        </w:rPr>
        <w:t>A)</w:t>
      </w:r>
      <w:r w:rsidRPr="009072ED">
        <w:rPr>
          <w:b/>
          <w:lang w:eastAsia="ja-JP"/>
        </w:rPr>
        <w:t xml:space="preserve"> </w:t>
      </w:r>
      <w:r w:rsidR="002E06FD" w:rsidRPr="009072ED">
        <w:rPr>
          <w:lang w:eastAsia="ja-JP"/>
        </w:rPr>
        <w:t>S</w:t>
      </w:r>
      <w:r w:rsidRPr="009072ED">
        <w:rPr>
          <w:lang w:eastAsia="ja-JP"/>
        </w:rPr>
        <w:t>imultaneous imaging of 30 L1 worms</w:t>
      </w:r>
      <w:r w:rsidR="003D7F01" w:rsidRPr="009072ED">
        <w:rPr>
          <w:lang w:eastAsia="ja-JP"/>
        </w:rPr>
        <w:t xml:space="preserve"> per frame using </w:t>
      </w:r>
      <w:r w:rsidR="003D7F01" w:rsidRPr="009072ED">
        <w:t xml:space="preserve">190 x 190 </w:t>
      </w:r>
      <w:r w:rsidR="003D7F01" w:rsidRPr="009072ED">
        <w:rPr>
          <w:color w:val="000000"/>
        </w:rPr>
        <w:t>μ</w:t>
      </w:r>
      <w:r w:rsidR="003D7F01" w:rsidRPr="009072ED">
        <w:t>m</w:t>
      </w:r>
      <w:r w:rsidR="003D7F01" w:rsidRPr="009072ED">
        <w:rPr>
          <w:lang w:eastAsia="ja-JP"/>
        </w:rPr>
        <w:t xml:space="preserve"> chambers and </w:t>
      </w:r>
      <w:ins w:id="192" w:author="Henrik Bringmann" w:date="2015-01-19T10:16:00Z">
        <w:r w:rsidR="000C202E">
          <w:rPr>
            <w:lang w:eastAsia="ja-JP"/>
          </w:rPr>
          <w:t xml:space="preserve">a </w:t>
        </w:r>
      </w:ins>
      <w:r w:rsidR="003D7F01" w:rsidRPr="009072ED">
        <w:rPr>
          <w:lang w:eastAsia="ja-JP"/>
        </w:rPr>
        <w:t>100x magnification</w:t>
      </w:r>
      <w:ins w:id="193" w:author="Henrik Bringmann" w:date="2015-01-19T10:16:00Z">
        <w:r w:rsidR="003D7F01" w:rsidRPr="009072ED">
          <w:rPr>
            <w:lang w:eastAsia="ja-JP"/>
          </w:rPr>
          <w:t xml:space="preserve"> </w:t>
        </w:r>
        <w:r w:rsidR="00973928">
          <w:rPr>
            <w:lang w:eastAsia="ja-JP"/>
          </w:rPr>
          <w:t xml:space="preserve">(using a 10x </w:t>
        </w:r>
        <w:r w:rsidR="000C202E">
          <w:rPr>
            <w:lang w:eastAsia="ja-JP"/>
          </w:rPr>
          <w:t>objective</w:t>
        </w:r>
        <w:r w:rsidR="00973928">
          <w:rPr>
            <w:lang w:eastAsia="ja-JP"/>
          </w:rPr>
          <w:t>)</w:t>
        </w:r>
      </w:ins>
      <w:r w:rsidR="000C202E">
        <w:rPr>
          <w:lang w:eastAsia="ja-JP"/>
        </w:rPr>
        <w:t xml:space="preserve"> </w:t>
      </w:r>
      <w:r w:rsidR="003D7F01" w:rsidRPr="009072ED">
        <w:rPr>
          <w:lang w:eastAsia="ja-JP"/>
        </w:rPr>
        <w:t xml:space="preserve">and a </w:t>
      </w:r>
      <w:r w:rsidR="003D7F01" w:rsidRPr="009072ED">
        <w:t>16.6 x 14 mm camera chip</w:t>
      </w:r>
      <w:r w:rsidRPr="009072ED">
        <w:rPr>
          <w:lang w:eastAsia="ja-JP"/>
        </w:rPr>
        <w:t xml:space="preserve">. </w:t>
      </w:r>
      <w:r w:rsidR="003D7F01" w:rsidRPr="009072ED">
        <w:rPr>
          <w:lang w:eastAsia="ja-JP"/>
        </w:rPr>
        <w:t xml:space="preserve">B) Simultaneous imaging of four L3 worms per frame using </w:t>
      </w:r>
      <w:r w:rsidR="003D7F01" w:rsidRPr="009072ED">
        <w:t xml:space="preserve">370 x 370 </w:t>
      </w:r>
      <w:r w:rsidR="003D7F01" w:rsidRPr="009072ED">
        <w:rPr>
          <w:color w:val="000000"/>
        </w:rPr>
        <w:t>μ</w:t>
      </w:r>
      <w:r w:rsidR="003D7F01" w:rsidRPr="009072ED">
        <w:t>m</w:t>
      </w:r>
      <w:r w:rsidR="003D7F01" w:rsidRPr="009072ED">
        <w:rPr>
          <w:lang w:eastAsia="ja-JP"/>
        </w:rPr>
        <w:t xml:space="preserve"> chambers and 100x magnification and a region of interest of a </w:t>
      </w:r>
      <w:r w:rsidR="003D7F01" w:rsidRPr="009072ED">
        <w:t>16.6 x 14 mm camera chip</w:t>
      </w:r>
      <w:r w:rsidR="003D7F01" w:rsidRPr="009072ED">
        <w:rPr>
          <w:lang w:eastAsia="ja-JP"/>
        </w:rPr>
        <w:t>.</w:t>
      </w:r>
    </w:p>
    <w:p w14:paraId="2CBE4FE7" w14:textId="77777777" w:rsidR="009072ED" w:rsidRDefault="009072ED" w:rsidP="009072ED">
      <w:pPr>
        <w:widowControl w:val="0"/>
        <w:autoSpaceDE w:val="0"/>
        <w:autoSpaceDN w:val="0"/>
        <w:adjustRightInd w:val="0"/>
        <w:jc w:val="both"/>
        <w:outlineLvl w:val="0"/>
        <w:rPr>
          <w:ins w:id="194" w:author="Henrik Bringmann" w:date="2015-01-19T10:16:00Z"/>
          <w:b/>
          <w:bCs/>
          <w:lang w:eastAsia="ja-JP"/>
        </w:rPr>
      </w:pPr>
    </w:p>
    <w:p w14:paraId="7FE39D26" w14:textId="77777777" w:rsidR="003A2C2D" w:rsidRPr="009072ED" w:rsidRDefault="003A2C2D" w:rsidP="009072ED">
      <w:pPr>
        <w:widowControl w:val="0"/>
        <w:autoSpaceDE w:val="0"/>
        <w:autoSpaceDN w:val="0"/>
        <w:adjustRightInd w:val="0"/>
        <w:jc w:val="both"/>
        <w:outlineLvl w:val="0"/>
        <w:rPr>
          <w:b/>
          <w:bCs/>
          <w:lang w:eastAsia="ja-JP"/>
        </w:rPr>
        <w:pPrChange w:id="195" w:author="Henrik Bringmann" w:date="2015-01-19T10:16:00Z">
          <w:pPr>
            <w:widowControl w:val="0"/>
            <w:autoSpaceDE w:val="0"/>
            <w:autoSpaceDN w:val="0"/>
            <w:adjustRightInd w:val="0"/>
            <w:spacing w:after="120"/>
            <w:jc w:val="both"/>
            <w:outlineLvl w:val="0"/>
          </w:pPr>
        </w:pPrChange>
      </w:pPr>
      <w:r w:rsidRPr="009072ED">
        <w:rPr>
          <w:b/>
          <w:bCs/>
          <w:lang w:eastAsia="ja-JP"/>
        </w:rPr>
        <w:t>Discussion:</w:t>
      </w:r>
    </w:p>
    <w:p w14:paraId="630EB912" w14:textId="6A9F5E9B" w:rsidR="00D531B0" w:rsidRPr="009072ED" w:rsidRDefault="00E41E5E" w:rsidP="009426AB">
      <w:pPr>
        <w:widowControl w:val="0"/>
        <w:autoSpaceDE w:val="0"/>
        <w:autoSpaceDN w:val="0"/>
        <w:adjustRightInd w:val="0"/>
        <w:ind w:firstLine="720"/>
        <w:jc w:val="both"/>
        <w:rPr>
          <w:lang w:eastAsia="ja-JP"/>
        </w:rPr>
        <w:pPrChange w:id="196" w:author="Henrik Bringmann" w:date="2015-01-19T10:16:00Z">
          <w:pPr>
            <w:widowControl w:val="0"/>
            <w:autoSpaceDE w:val="0"/>
            <w:autoSpaceDN w:val="0"/>
            <w:adjustRightInd w:val="0"/>
            <w:spacing w:after="120"/>
            <w:ind w:firstLine="720"/>
            <w:jc w:val="both"/>
          </w:pPr>
        </w:pPrChange>
      </w:pPr>
      <w:r w:rsidRPr="009072ED">
        <w:rPr>
          <w:lang w:eastAsia="ja-JP"/>
        </w:rPr>
        <w:t xml:space="preserve">Hardware: </w:t>
      </w:r>
      <w:r w:rsidR="00E46D7F" w:rsidRPr="009072ED">
        <w:rPr>
          <w:lang w:eastAsia="ja-JP"/>
        </w:rPr>
        <w:t xml:space="preserve">The focus </w:t>
      </w:r>
      <w:r w:rsidR="00A4270D" w:rsidRPr="009072ED">
        <w:rPr>
          <w:lang w:eastAsia="ja-JP"/>
        </w:rPr>
        <w:t>of a micro</w:t>
      </w:r>
      <w:r w:rsidR="00D22A5A" w:rsidRPr="009072ED">
        <w:rPr>
          <w:lang w:eastAsia="ja-JP"/>
        </w:rPr>
        <w:t>s</w:t>
      </w:r>
      <w:r w:rsidR="00A4270D" w:rsidRPr="009072ED">
        <w:rPr>
          <w:lang w:eastAsia="ja-JP"/>
        </w:rPr>
        <w:t xml:space="preserve">cope </w:t>
      </w:r>
      <w:r w:rsidR="00E46D7F" w:rsidRPr="009072ED">
        <w:rPr>
          <w:lang w:eastAsia="ja-JP"/>
        </w:rPr>
        <w:t xml:space="preserve">will typically drift during long-term image acquisition. For compound microscopes, focus-keeping systems can be purchased from the major microscope manufacturers. In case a compound microscope with focus control is too pricy, a simple alternative would be to use a stereomicroscope. Compound microscopes allow the use of objectives with high numerical aperture </w:t>
      </w:r>
      <w:r w:rsidR="007C1D6F" w:rsidRPr="009072ED">
        <w:rPr>
          <w:lang w:eastAsia="ja-JP"/>
        </w:rPr>
        <w:t xml:space="preserve">(NA) </w:t>
      </w:r>
      <w:r w:rsidR="00E46D7F" w:rsidRPr="009072ED">
        <w:rPr>
          <w:lang w:eastAsia="ja-JP"/>
        </w:rPr>
        <w:t xml:space="preserve">and can be easily automated. 40x </w:t>
      </w:r>
      <w:r w:rsidR="00D22A5A" w:rsidRPr="009072ED">
        <w:rPr>
          <w:lang w:eastAsia="ja-JP"/>
        </w:rPr>
        <w:t>o</w:t>
      </w:r>
      <w:r w:rsidR="00E46D7F" w:rsidRPr="009072ED">
        <w:rPr>
          <w:lang w:eastAsia="ja-JP"/>
        </w:rPr>
        <w:t>il objectives are well suited. Water immersion lenses are not ideal because of evaporation during long-term imaging. Differential interference contrast (DIC) generates a nice contrast that helps to follow morphological and behavioral changes, but simple bright field imaging can also be used. For DIC or bright field imaging, use red light by placing a red light filter into the dia</w:t>
      </w:r>
      <w:r w:rsidR="009702ED" w:rsidRPr="009072ED">
        <w:rPr>
          <w:lang w:eastAsia="ja-JP"/>
        </w:rPr>
        <w:t>-</w:t>
      </w:r>
      <w:r w:rsidR="00E46D7F" w:rsidRPr="009072ED">
        <w:rPr>
          <w:lang w:eastAsia="ja-JP"/>
        </w:rPr>
        <w:t xml:space="preserve">illumination path of the microscope. </w:t>
      </w:r>
      <w:r w:rsidRPr="009072ED">
        <w:rPr>
          <w:lang w:eastAsia="ja-JP"/>
        </w:rPr>
        <w:t xml:space="preserve">For scanning of several microchambers an automated stage is necessary. Best performance is achieved when a stage is used that has nonlinear acceleration and deceleration and can be set to low scan speed to prevent disturbing the animals during scanning. </w:t>
      </w:r>
      <w:ins w:id="197" w:author="Henrik Bringmann" w:date="2015-01-19T10:16:00Z">
        <w:r w:rsidR="009426AB">
          <w:rPr>
            <w:lang w:eastAsia="ja-JP"/>
          </w:rPr>
          <w:t xml:space="preserve">We have not observed behavioral responses or calcium increase in mechanosensitive neurons (ALM and PLM) during scanning, suggesting that slow scanning indeed does not activate the mechanosensitive system of the worm (data not shown). </w:t>
        </w:r>
      </w:ins>
      <w:r w:rsidR="00776027" w:rsidRPr="009072ED">
        <w:rPr>
          <w:lang w:eastAsia="ja-JP"/>
        </w:rPr>
        <w:t xml:space="preserve">Commercial LED systems can be used. Several companies offer ready-to-use solutions that include the LEDs at different wavelengths. The LED should have the option of externally triggering the LED with a TTL signal. A highly sensitive camera is needed for calcium imaging of moving animals. EMCCD cameras are the most </w:t>
      </w:r>
      <w:r w:rsidR="00C45A61" w:rsidRPr="009072ED">
        <w:rPr>
          <w:lang w:eastAsia="ja-JP"/>
        </w:rPr>
        <w:t>sensitive cameras on the market</w:t>
      </w:r>
      <w:r w:rsidR="00776027" w:rsidRPr="009072ED">
        <w:rPr>
          <w:lang w:eastAsia="ja-JP"/>
        </w:rPr>
        <w:t xml:space="preserve">. The camera needs to have a TTL output during exposure (also called “fire” output). </w:t>
      </w:r>
      <w:r w:rsidR="00D531B0" w:rsidRPr="009072ED">
        <w:rPr>
          <w:lang w:eastAsia="ja-JP"/>
        </w:rPr>
        <w:t>A lid heater is required to prevent co</w:t>
      </w:r>
      <w:r w:rsidR="009C3C47" w:rsidRPr="009072ED">
        <w:rPr>
          <w:lang w:eastAsia="ja-JP"/>
        </w:rPr>
        <w:t>ndensation on the lid if using</w:t>
      </w:r>
      <w:r w:rsidR="00D531B0" w:rsidRPr="009072ED">
        <w:rPr>
          <w:lang w:eastAsia="ja-JP"/>
        </w:rPr>
        <w:t xml:space="preserve"> an inverted microscope. On an upright microscope, the dish will be placed so that the lid will be at the bottom and thus condensation is prevented and no lid heating is required. The lid should tightly close the dish to prevent evaporation of water during long-term imaging.</w:t>
      </w:r>
    </w:p>
    <w:p w14:paraId="2DB4AA47" w14:textId="03A39043" w:rsidR="00D30431" w:rsidRPr="009072ED" w:rsidRDefault="00E41E5E" w:rsidP="009072ED">
      <w:pPr>
        <w:widowControl w:val="0"/>
        <w:autoSpaceDE w:val="0"/>
        <w:autoSpaceDN w:val="0"/>
        <w:adjustRightInd w:val="0"/>
        <w:ind w:firstLine="720"/>
        <w:jc w:val="both"/>
        <w:rPr>
          <w:lang w:eastAsia="ja-JP"/>
        </w:rPr>
        <w:pPrChange w:id="198" w:author="Henrik Bringmann" w:date="2015-01-19T10:16:00Z">
          <w:pPr>
            <w:widowControl w:val="0"/>
            <w:autoSpaceDE w:val="0"/>
            <w:autoSpaceDN w:val="0"/>
            <w:adjustRightInd w:val="0"/>
            <w:spacing w:after="120"/>
            <w:ind w:firstLine="720"/>
            <w:jc w:val="both"/>
          </w:pPr>
        </w:pPrChange>
      </w:pPr>
      <w:r w:rsidRPr="009072ED">
        <w:rPr>
          <w:lang w:eastAsia="ja-JP"/>
        </w:rPr>
        <w:t xml:space="preserve">PDMS stamps: </w:t>
      </w:r>
      <w:r w:rsidRPr="009072ED">
        <w:rPr>
          <w:bCs/>
          <w:lang w:eastAsia="ja-JP"/>
        </w:rPr>
        <w:t>The surface of the PDMS stamp that contains the structure for molding the agarose is faced away from the glass</w:t>
      </w:r>
      <w:r w:rsidR="00A4270D" w:rsidRPr="009072ED">
        <w:rPr>
          <w:bCs/>
          <w:lang w:eastAsia="ja-JP"/>
        </w:rPr>
        <w:t xml:space="preserve"> slide, which supports the PDMS stamp</w:t>
      </w:r>
      <w:r w:rsidRPr="009072ED">
        <w:rPr>
          <w:bCs/>
          <w:lang w:eastAsia="ja-JP"/>
        </w:rPr>
        <w:t xml:space="preserve">. </w:t>
      </w:r>
      <w:r w:rsidRPr="009072ED">
        <w:rPr>
          <w:lang w:eastAsia="ja-JP"/>
        </w:rPr>
        <w:t xml:space="preserve">A list with companies that offer custom microfluidic chips can be found on Wikipedia </w:t>
      </w:r>
      <w:r w:rsidRPr="009072ED">
        <w:rPr>
          <w:lang w:eastAsia="ja-JP"/>
        </w:rPr>
        <w:lastRenderedPageBreak/>
        <w:t>(</w:t>
      </w:r>
      <w:r w:rsidR="008F0F52">
        <w:fldChar w:fldCharType="begin"/>
      </w:r>
      <w:r w:rsidR="008F0F52">
        <w:instrText xml:space="preserve"> HYPERLINK "http://en.wikipedia.org/wiki/List_of_microfluidics_related_companies" </w:instrText>
      </w:r>
      <w:r w:rsidR="008F0F52">
        <w:fldChar w:fldCharType="separate"/>
      </w:r>
      <w:r w:rsidRPr="009072ED">
        <w:rPr>
          <w:bCs/>
          <w:lang w:eastAsia="ja-JP"/>
        </w:rPr>
        <w:t>http://en.wikipedia.org/wiki/List_of_microfluidics_related_companies</w:t>
      </w:r>
      <w:r w:rsidR="008F0F52">
        <w:rPr>
          <w:bCs/>
          <w:lang w:eastAsia="ja-JP"/>
        </w:rPr>
        <w:fldChar w:fldCharType="end"/>
      </w:r>
      <w:r w:rsidRPr="009072ED">
        <w:rPr>
          <w:bCs/>
          <w:lang w:eastAsia="ja-JP"/>
        </w:rPr>
        <w:t xml:space="preserve">). </w:t>
      </w:r>
      <w:r w:rsidR="00D30431" w:rsidRPr="009072ED">
        <w:rPr>
          <w:lang w:eastAsia="ja-JP"/>
        </w:rPr>
        <w:t xml:space="preserve">Having the PDMS chips produced by a commercial foundry is economical. With one master mold several PDMS chips can be cast. Because one PDMS chip contains many stamps (16 stamps fit on each PDMS chip) and because each PDMS stamp will be reused for casting many agarose chamber arrays the cost per agarose chamber array is in the range of a few cents. </w:t>
      </w:r>
    </w:p>
    <w:p w14:paraId="05522841" w14:textId="5AB62F98" w:rsidR="00774D20" w:rsidRPr="009072ED" w:rsidRDefault="00D30431" w:rsidP="009072ED">
      <w:pPr>
        <w:widowControl w:val="0"/>
        <w:autoSpaceDE w:val="0"/>
        <w:autoSpaceDN w:val="0"/>
        <w:adjustRightInd w:val="0"/>
        <w:ind w:firstLine="720"/>
        <w:jc w:val="both"/>
        <w:rPr>
          <w:lang w:eastAsia="ja-JP"/>
        </w:rPr>
        <w:pPrChange w:id="199" w:author="Henrik Bringmann" w:date="2015-01-19T10:16:00Z">
          <w:pPr>
            <w:widowControl w:val="0"/>
            <w:autoSpaceDE w:val="0"/>
            <w:autoSpaceDN w:val="0"/>
            <w:adjustRightInd w:val="0"/>
            <w:spacing w:after="120"/>
            <w:ind w:firstLine="720"/>
            <w:jc w:val="both"/>
          </w:pPr>
        </w:pPrChange>
      </w:pPr>
      <w:r w:rsidRPr="009072ED">
        <w:rPr>
          <w:lang w:eastAsia="ja-JP"/>
        </w:rPr>
        <w:t>F</w:t>
      </w:r>
      <w:r w:rsidR="005F2F41" w:rsidRPr="009072ED">
        <w:rPr>
          <w:lang w:eastAsia="ja-JP"/>
        </w:rPr>
        <w:t>illing the nematodes into their chambers</w:t>
      </w:r>
      <w:r w:rsidR="00801443" w:rsidRPr="009072ED">
        <w:rPr>
          <w:lang w:eastAsia="ja-JP"/>
        </w:rPr>
        <w:t>:</w:t>
      </w:r>
      <w:r w:rsidR="004B5B19" w:rsidRPr="009072ED">
        <w:rPr>
          <w:lang w:eastAsia="ja-JP"/>
        </w:rPr>
        <w:t xml:space="preserve"> </w:t>
      </w:r>
      <w:r w:rsidR="00801443" w:rsidRPr="009072ED">
        <w:rPr>
          <w:lang w:eastAsia="ja-JP"/>
        </w:rPr>
        <w:t xml:space="preserve">This </w:t>
      </w:r>
      <w:r w:rsidR="004B5B19" w:rsidRPr="009072ED">
        <w:rPr>
          <w:lang w:eastAsia="ja-JP"/>
        </w:rPr>
        <w:t xml:space="preserve">is the most critical step in the protocol and the following points should be considered: A) </w:t>
      </w:r>
      <w:r w:rsidR="002E06FD" w:rsidRPr="009072ED">
        <w:rPr>
          <w:lang w:eastAsia="ja-JP"/>
        </w:rPr>
        <w:t>T</w:t>
      </w:r>
      <w:r w:rsidR="004B5B19" w:rsidRPr="009072ED">
        <w:rPr>
          <w:lang w:eastAsia="ja-JP"/>
        </w:rPr>
        <w:t xml:space="preserve">he moistness of the agarose is crucial for transferring the worms and for imaging. If the agarose is too moist, i.e. there is </w:t>
      </w:r>
      <w:r w:rsidR="009702ED" w:rsidRPr="009072ED">
        <w:rPr>
          <w:lang w:eastAsia="ja-JP"/>
        </w:rPr>
        <w:t xml:space="preserve">a </w:t>
      </w:r>
      <w:r w:rsidR="004B5B19" w:rsidRPr="009072ED">
        <w:rPr>
          <w:lang w:eastAsia="ja-JP"/>
        </w:rPr>
        <w:t>liquid covering an area of several microchambers</w:t>
      </w:r>
      <w:r w:rsidR="00A4270D" w:rsidRPr="009072ED">
        <w:rPr>
          <w:lang w:eastAsia="ja-JP"/>
        </w:rPr>
        <w:t>,</w:t>
      </w:r>
      <w:r w:rsidR="004B5B19" w:rsidRPr="009072ED">
        <w:rPr>
          <w:lang w:eastAsia="ja-JP"/>
        </w:rPr>
        <w:t xml:space="preserve"> it will not be possible to distribute bacterial food and worms in a controlled manner because the liquid will make the bacteria flow away. If the agarose is too dry then the bacteria and worms may not </w:t>
      </w:r>
      <w:r w:rsidR="00352AC4" w:rsidRPr="009072ED">
        <w:rPr>
          <w:lang w:eastAsia="ja-JP"/>
        </w:rPr>
        <w:t>get</w:t>
      </w:r>
      <w:r w:rsidR="004B5B19" w:rsidRPr="009072ED">
        <w:rPr>
          <w:lang w:eastAsia="ja-JP"/>
        </w:rPr>
        <w:t xml:space="preserve"> off the pick easily which means that increased force needs to be used to drop the worms and bacteria which easily causes damage to the </w:t>
      </w:r>
      <w:r w:rsidR="00A4270D" w:rsidRPr="009072ED">
        <w:rPr>
          <w:lang w:eastAsia="ja-JP"/>
        </w:rPr>
        <w:t>agarose</w:t>
      </w:r>
      <w:r w:rsidR="004B5B19" w:rsidRPr="009072ED">
        <w:rPr>
          <w:lang w:eastAsia="ja-JP"/>
        </w:rPr>
        <w:t xml:space="preserve">. When filling in a lot of worms the agarose may dry up. In the worst case the agarose will be so dry in the end that the chambers will collapse. If the agarose is too dry </w:t>
      </w:r>
      <w:r w:rsidR="009C3C47" w:rsidRPr="009072ED">
        <w:rPr>
          <w:lang w:eastAsia="ja-JP"/>
        </w:rPr>
        <w:t xml:space="preserve">it can be </w:t>
      </w:r>
      <w:r w:rsidR="004B5B19" w:rsidRPr="009072ED">
        <w:rPr>
          <w:lang w:eastAsia="ja-JP"/>
        </w:rPr>
        <w:t>rehydrate</w:t>
      </w:r>
      <w:r w:rsidR="009C3C47" w:rsidRPr="009072ED">
        <w:rPr>
          <w:lang w:eastAsia="ja-JP"/>
        </w:rPr>
        <w:t>d</w:t>
      </w:r>
      <w:r w:rsidR="004B5B19" w:rsidRPr="009072ED">
        <w:rPr>
          <w:lang w:eastAsia="ja-JP"/>
        </w:rPr>
        <w:t xml:space="preserve"> by placing a small drop (about 2 </w:t>
      </w:r>
      <w:r w:rsidR="00352AC4" w:rsidRPr="009072ED">
        <w:rPr>
          <w:color w:val="000000"/>
        </w:rPr>
        <w:t>μ</w:t>
      </w:r>
      <w:r w:rsidR="004B5B19" w:rsidRPr="009072ED">
        <w:rPr>
          <w:lang w:eastAsia="ja-JP"/>
        </w:rPr>
        <w:t>l) of S-Basal onto the side of the chip whe</w:t>
      </w:r>
      <w:r w:rsidR="009C3C47" w:rsidRPr="009072ED">
        <w:rPr>
          <w:lang w:eastAsia="ja-JP"/>
        </w:rPr>
        <w:t>re there are no worms. T</w:t>
      </w:r>
      <w:r w:rsidR="004B5B19" w:rsidRPr="009072ED">
        <w:rPr>
          <w:lang w:eastAsia="ja-JP"/>
        </w:rPr>
        <w:t xml:space="preserve">hen dip </w:t>
      </w:r>
      <w:r w:rsidR="009C3C47" w:rsidRPr="009072ED">
        <w:rPr>
          <w:lang w:eastAsia="ja-JP"/>
        </w:rPr>
        <w:t>the</w:t>
      </w:r>
      <w:r w:rsidR="004B5B19" w:rsidRPr="009072ED">
        <w:rPr>
          <w:lang w:eastAsia="ja-JP"/>
        </w:rPr>
        <w:t xml:space="preserve"> platinum wire pick into the liquid an</w:t>
      </w:r>
      <w:r w:rsidR="00284EDD" w:rsidRPr="009072ED">
        <w:rPr>
          <w:lang w:eastAsia="ja-JP"/>
        </w:rPr>
        <w:t>d</w:t>
      </w:r>
      <w:r w:rsidR="004B5B19" w:rsidRPr="009072ED">
        <w:rPr>
          <w:lang w:eastAsia="ja-JP"/>
        </w:rPr>
        <w:t xml:space="preserve"> even pull some of the liquid into the area where </w:t>
      </w:r>
      <w:r w:rsidR="009C3C47" w:rsidRPr="009072ED">
        <w:rPr>
          <w:lang w:eastAsia="ja-JP"/>
        </w:rPr>
        <w:t xml:space="preserve">the chambers are </w:t>
      </w:r>
      <w:r w:rsidR="004B5B19" w:rsidRPr="009072ED">
        <w:rPr>
          <w:lang w:eastAsia="ja-JP"/>
        </w:rPr>
        <w:t>fill</w:t>
      </w:r>
      <w:r w:rsidR="009C3C47" w:rsidRPr="009072ED">
        <w:rPr>
          <w:lang w:eastAsia="ja-JP"/>
        </w:rPr>
        <w:t>ed</w:t>
      </w:r>
      <w:r w:rsidR="004B5B19" w:rsidRPr="009072ED">
        <w:rPr>
          <w:lang w:eastAsia="ja-JP"/>
        </w:rPr>
        <w:t xml:space="preserve"> </w:t>
      </w:r>
      <w:r w:rsidR="009C3C47" w:rsidRPr="009072ED">
        <w:rPr>
          <w:lang w:eastAsia="ja-JP"/>
        </w:rPr>
        <w:t>with</w:t>
      </w:r>
      <w:r w:rsidR="004B5B19" w:rsidRPr="009072ED">
        <w:rPr>
          <w:lang w:eastAsia="ja-JP"/>
        </w:rPr>
        <w:t xml:space="preserve"> worms. B) The amount of food is critical for successful long-term imaging. If there is not enough food, the worms may run out of it. If there is excessive food the </w:t>
      </w:r>
      <w:r w:rsidR="00352AC4" w:rsidRPr="009072ED">
        <w:rPr>
          <w:lang w:eastAsia="ja-JP"/>
        </w:rPr>
        <w:t>cavity</w:t>
      </w:r>
      <w:r w:rsidR="004B5B19" w:rsidRPr="009072ED">
        <w:rPr>
          <w:lang w:eastAsia="ja-JP"/>
        </w:rPr>
        <w:t xml:space="preserve"> of the chamber will not </w:t>
      </w:r>
      <w:r w:rsidR="00A92FD9" w:rsidRPr="009072ED">
        <w:rPr>
          <w:lang w:eastAsia="ja-JP"/>
        </w:rPr>
        <w:t xml:space="preserve">behave </w:t>
      </w:r>
      <w:r w:rsidR="004B5B19" w:rsidRPr="009072ED">
        <w:rPr>
          <w:lang w:eastAsia="ja-JP"/>
        </w:rPr>
        <w:t xml:space="preserve">like a liquid but </w:t>
      </w:r>
      <w:r w:rsidR="00A92FD9" w:rsidRPr="009072ED">
        <w:rPr>
          <w:lang w:eastAsia="ja-JP"/>
        </w:rPr>
        <w:t xml:space="preserve">rather </w:t>
      </w:r>
      <w:r w:rsidR="004B5B19" w:rsidRPr="009072ED">
        <w:rPr>
          <w:lang w:eastAsia="ja-JP"/>
        </w:rPr>
        <w:t>like a solid and will allow worms to escape f</w:t>
      </w:r>
      <w:r w:rsidR="002E06FD" w:rsidRPr="009072ED">
        <w:rPr>
          <w:lang w:eastAsia="ja-JP"/>
        </w:rPr>
        <w:t>ro</w:t>
      </w:r>
      <w:r w:rsidR="004B5B19" w:rsidRPr="009072ED">
        <w:rPr>
          <w:lang w:eastAsia="ja-JP"/>
        </w:rPr>
        <w:t xml:space="preserve">m the chamber by pushing off the bacteria. Aim to </w:t>
      </w:r>
      <w:r w:rsidR="00A92FD9" w:rsidRPr="009072ED">
        <w:rPr>
          <w:lang w:eastAsia="ja-JP"/>
        </w:rPr>
        <w:t>obtain</w:t>
      </w:r>
      <w:r w:rsidR="004B5B19" w:rsidRPr="009072ED">
        <w:rPr>
          <w:lang w:eastAsia="ja-JP"/>
        </w:rPr>
        <w:t xml:space="preserve"> a bacterial suspension</w:t>
      </w:r>
      <w:r w:rsidR="00A4270D" w:rsidRPr="009072ED">
        <w:rPr>
          <w:lang w:eastAsia="ja-JP"/>
        </w:rPr>
        <w:t xml:space="preserve"> that fills the entire chamber</w:t>
      </w:r>
      <w:r w:rsidR="004B5B19" w:rsidRPr="009072ED">
        <w:rPr>
          <w:lang w:eastAsia="ja-JP"/>
        </w:rPr>
        <w:t xml:space="preserve">. </w:t>
      </w:r>
      <w:ins w:id="200" w:author="Henrik Bringmann" w:date="2015-01-19T10:16:00Z">
        <w:r w:rsidR="000B5F3E">
          <w:rPr>
            <w:lang w:eastAsia="ja-JP"/>
          </w:rPr>
          <w:t xml:space="preserve">The worms are in constant physical </w:t>
        </w:r>
        <w:r w:rsidR="00A71BC4">
          <w:rPr>
            <w:lang w:eastAsia="ja-JP"/>
          </w:rPr>
          <w:t xml:space="preserve">contact </w:t>
        </w:r>
        <w:r w:rsidR="000B5F3E">
          <w:rPr>
            <w:lang w:eastAsia="ja-JP"/>
          </w:rPr>
          <w:t xml:space="preserve">with </w:t>
        </w:r>
        <w:r w:rsidR="00A71BC4">
          <w:rPr>
            <w:lang w:eastAsia="ja-JP"/>
          </w:rPr>
          <w:t xml:space="preserve">the agar and glass surface </w:t>
        </w:r>
        <w:r w:rsidR="000B5F3E">
          <w:rPr>
            <w:lang w:eastAsia="ja-JP"/>
          </w:rPr>
          <w:t xml:space="preserve">along most of their length </w:t>
        </w:r>
        <w:r w:rsidR="00A71BC4">
          <w:rPr>
            <w:lang w:eastAsia="ja-JP"/>
          </w:rPr>
          <w:t>during the experiment and the crawling behavior</w:t>
        </w:r>
        <w:r w:rsidR="000B5F3E">
          <w:rPr>
            <w:lang w:eastAsia="ja-JP"/>
          </w:rPr>
          <w:t xml:space="preserve"> appears to be similar to movement on a plate and dissimilar to thrashing in liquid. </w:t>
        </w:r>
      </w:ins>
      <w:r w:rsidR="004B5B19" w:rsidRPr="009072ED">
        <w:rPr>
          <w:lang w:eastAsia="ja-JP"/>
        </w:rPr>
        <w:t xml:space="preserve">C) Mechanical damaging of the agarose can ruin the experiment. A fine pick is essential. It should not have sharp corners. </w:t>
      </w:r>
      <w:r w:rsidR="00A92FD9" w:rsidRPr="009072ED">
        <w:rPr>
          <w:lang w:eastAsia="ja-JP"/>
        </w:rPr>
        <w:t>A</w:t>
      </w:r>
      <w:r w:rsidR="004B5B19" w:rsidRPr="009072ED">
        <w:rPr>
          <w:lang w:eastAsia="ja-JP"/>
        </w:rPr>
        <w:t xml:space="preserve"> soft eyelash </w:t>
      </w:r>
      <w:r w:rsidR="0075707A" w:rsidRPr="009072ED">
        <w:rPr>
          <w:lang w:eastAsia="ja-JP"/>
        </w:rPr>
        <w:t xml:space="preserve">attached to a pipet tip </w:t>
      </w:r>
      <w:r w:rsidR="004B5B19" w:rsidRPr="009072ED">
        <w:rPr>
          <w:lang w:eastAsia="ja-JP"/>
        </w:rPr>
        <w:t>can be used to move bacteria or worms into the chambers</w:t>
      </w:r>
      <w:r w:rsidR="00A92FD9" w:rsidRPr="009072ED">
        <w:rPr>
          <w:lang w:eastAsia="ja-JP"/>
        </w:rPr>
        <w:t xml:space="preserve"> instead of using a platinum pick</w:t>
      </w:r>
      <w:r w:rsidR="004B5B19" w:rsidRPr="009072ED">
        <w:rPr>
          <w:lang w:eastAsia="ja-JP"/>
        </w:rPr>
        <w:t xml:space="preserve">. In most cases, however, </w:t>
      </w:r>
      <w:r w:rsidR="00A92FD9" w:rsidRPr="009072ED">
        <w:rPr>
          <w:lang w:eastAsia="ja-JP"/>
        </w:rPr>
        <w:t xml:space="preserve">overdried </w:t>
      </w:r>
      <w:r w:rsidR="004B5B19" w:rsidRPr="009072ED">
        <w:rPr>
          <w:lang w:eastAsia="ja-JP"/>
        </w:rPr>
        <w:t xml:space="preserve">agarose is the reason </w:t>
      </w:r>
      <w:r w:rsidR="00A92FD9" w:rsidRPr="009072ED">
        <w:rPr>
          <w:lang w:eastAsia="ja-JP"/>
        </w:rPr>
        <w:t xml:space="preserve">for </w:t>
      </w:r>
      <w:r w:rsidR="004B5B19" w:rsidRPr="009072ED">
        <w:rPr>
          <w:lang w:eastAsia="ja-JP"/>
        </w:rPr>
        <w:t xml:space="preserve">damage. The pick </w:t>
      </w:r>
      <w:r w:rsidR="00A92FD9" w:rsidRPr="009072ED">
        <w:rPr>
          <w:lang w:eastAsia="ja-JP"/>
        </w:rPr>
        <w:t xml:space="preserve">or eyelash </w:t>
      </w:r>
      <w:r w:rsidR="004B5B19" w:rsidRPr="009072ED">
        <w:rPr>
          <w:lang w:eastAsia="ja-JP"/>
        </w:rPr>
        <w:t>should</w:t>
      </w:r>
      <w:r w:rsidR="00A92FD9" w:rsidRPr="009072ED">
        <w:rPr>
          <w:lang w:eastAsia="ja-JP"/>
        </w:rPr>
        <w:t>,</w:t>
      </w:r>
      <w:r w:rsidR="004B5B19" w:rsidRPr="009072ED">
        <w:rPr>
          <w:lang w:eastAsia="ja-JP"/>
        </w:rPr>
        <w:t xml:space="preserve"> ideally</w:t>
      </w:r>
      <w:r w:rsidR="00A92FD9" w:rsidRPr="009072ED">
        <w:rPr>
          <w:lang w:eastAsia="ja-JP"/>
        </w:rPr>
        <w:t>,</w:t>
      </w:r>
      <w:r w:rsidR="004B5B19" w:rsidRPr="009072ED">
        <w:rPr>
          <w:lang w:eastAsia="ja-JP"/>
        </w:rPr>
        <w:t xml:space="preserve"> only barely touch the agarose itself</w:t>
      </w:r>
      <w:r w:rsidR="00A92FD9" w:rsidRPr="009072ED">
        <w:rPr>
          <w:lang w:eastAsia="ja-JP"/>
        </w:rPr>
        <w:t>,</w:t>
      </w:r>
      <w:r w:rsidR="004B5B19" w:rsidRPr="009072ED">
        <w:rPr>
          <w:lang w:eastAsia="ja-JP"/>
        </w:rPr>
        <w:t xml:space="preserve"> and the water film on the agarose surface shoul</w:t>
      </w:r>
      <w:r w:rsidR="005F2F41" w:rsidRPr="009072ED">
        <w:rPr>
          <w:lang w:eastAsia="ja-JP"/>
        </w:rPr>
        <w:t xml:space="preserve">d pull off worms and bacteria. When sealing the chambers, again, the moisture of the agarose is essential. There should not be </w:t>
      </w:r>
      <w:r w:rsidR="00A92FD9" w:rsidRPr="009072ED">
        <w:rPr>
          <w:lang w:eastAsia="ja-JP"/>
        </w:rPr>
        <w:t>any free liquid on the agarose surface</w:t>
      </w:r>
      <w:r w:rsidR="005F2F41" w:rsidRPr="009072ED">
        <w:rPr>
          <w:lang w:eastAsia="ja-JP"/>
        </w:rPr>
        <w:t xml:space="preserve"> because this may wash away bacteria and worms during sealing. Large bubbles may be remove</w:t>
      </w:r>
      <w:r w:rsidR="002E06FD" w:rsidRPr="009072ED">
        <w:rPr>
          <w:lang w:eastAsia="ja-JP"/>
        </w:rPr>
        <w:t>d</w:t>
      </w:r>
      <w:r w:rsidR="005F2F41" w:rsidRPr="009072ED">
        <w:rPr>
          <w:lang w:eastAsia="ja-JP"/>
        </w:rPr>
        <w:t xml:space="preserve"> by gently lifting a corner of the agar slab. Small bubbles that are smaller than the chamber often get trapped inside the chambers. These bubbles are not </w:t>
      </w:r>
      <w:r w:rsidR="009C3C47" w:rsidRPr="009072ED">
        <w:rPr>
          <w:lang w:eastAsia="ja-JP"/>
        </w:rPr>
        <w:t>a problem and will disappear by</w:t>
      </w:r>
      <w:r w:rsidR="005F2F41" w:rsidRPr="009072ED">
        <w:rPr>
          <w:lang w:eastAsia="ja-JP"/>
        </w:rPr>
        <w:t xml:space="preserve"> absorption.</w:t>
      </w:r>
      <w:r w:rsidR="00774D20" w:rsidRPr="009072ED">
        <w:rPr>
          <w:lang w:eastAsia="ja-JP"/>
        </w:rPr>
        <w:t xml:space="preserve"> </w:t>
      </w:r>
      <w:r w:rsidR="005F2F41" w:rsidRPr="009072ED">
        <w:rPr>
          <w:lang w:eastAsia="ja-JP"/>
        </w:rPr>
        <w:t xml:space="preserve">After assembling the dish, check again that the agarose is not too dry or too wet. The chambers should be nicely sealed and there should not be any flow of liquid </w:t>
      </w:r>
      <w:r w:rsidR="00800DE6" w:rsidRPr="009072ED">
        <w:rPr>
          <w:lang w:eastAsia="ja-JP"/>
        </w:rPr>
        <w:t xml:space="preserve">between </w:t>
      </w:r>
      <w:r w:rsidR="005F2F41" w:rsidRPr="009072ED">
        <w:rPr>
          <w:lang w:eastAsia="ja-JP"/>
        </w:rPr>
        <w:t>chamber</w:t>
      </w:r>
      <w:r w:rsidR="00800DE6" w:rsidRPr="009072ED">
        <w:rPr>
          <w:lang w:eastAsia="ja-JP"/>
        </w:rPr>
        <w:t>s</w:t>
      </w:r>
      <w:r w:rsidR="005F2F41" w:rsidRPr="009072ED">
        <w:rPr>
          <w:lang w:eastAsia="ja-JP"/>
        </w:rPr>
        <w:t>. If the agarose is too wet</w:t>
      </w:r>
      <w:r w:rsidR="00A92FD9" w:rsidRPr="009072ED">
        <w:rPr>
          <w:lang w:eastAsia="ja-JP"/>
        </w:rPr>
        <w:t>,</w:t>
      </w:r>
      <w:r w:rsidR="005F2F41" w:rsidRPr="009072ED">
        <w:rPr>
          <w:lang w:eastAsia="ja-JP"/>
        </w:rPr>
        <w:t xml:space="preserve"> the chambers will not seal properly. Worms may e</w:t>
      </w:r>
      <w:r w:rsidR="00C707BF" w:rsidRPr="009072ED">
        <w:rPr>
          <w:lang w:eastAsia="ja-JP"/>
        </w:rPr>
        <w:t>s</w:t>
      </w:r>
      <w:r w:rsidR="005F2F41" w:rsidRPr="009072ED">
        <w:rPr>
          <w:lang w:eastAsia="ja-JP"/>
        </w:rPr>
        <w:t>cape or their food will</w:t>
      </w:r>
      <w:r w:rsidR="009C3C47" w:rsidRPr="009072ED">
        <w:rPr>
          <w:lang w:eastAsia="ja-JP"/>
        </w:rPr>
        <w:t xml:space="preserve"> be washed away. If</w:t>
      </w:r>
      <w:r w:rsidR="005F2F41" w:rsidRPr="009072ED">
        <w:rPr>
          <w:lang w:eastAsia="ja-JP"/>
        </w:rPr>
        <w:t xml:space="preserve"> the sample is too moist, simple open the lid and let </w:t>
      </w:r>
      <w:r w:rsidR="00800DE6" w:rsidRPr="009072ED">
        <w:rPr>
          <w:lang w:eastAsia="ja-JP"/>
        </w:rPr>
        <w:t xml:space="preserve">the agarose </w:t>
      </w:r>
      <w:r w:rsidR="005F2F41" w:rsidRPr="009072ED">
        <w:rPr>
          <w:lang w:eastAsia="ja-JP"/>
        </w:rPr>
        <w:t xml:space="preserve">dry for a minute or two. If the agarose is too dry, the chambers may collapse and the worms will escape. </w:t>
      </w:r>
      <w:del w:id="201" w:author="Henrik Bringmann" w:date="2015-01-19T10:16:00Z">
        <w:r w:rsidR="009C3C47">
          <w:rPr>
            <w:lang w:eastAsia="ja-JP"/>
          </w:rPr>
          <w:delText>The agarose</w:delText>
        </w:r>
        <w:r w:rsidR="005F2F41" w:rsidRPr="005B6886">
          <w:rPr>
            <w:lang w:eastAsia="ja-JP"/>
          </w:rPr>
          <w:delText xml:space="preserve"> can </w:delText>
        </w:r>
        <w:r w:rsidR="009C3C47">
          <w:rPr>
            <w:lang w:eastAsia="ja-JP"/>
          </w:rPr>
          <w:delText xml:space="preserve">be </w:delText>
        </w:r>
        <w:r w:rsidR="005F2F41" w:rsidRPr="005B6886">
          <w:rPr>
            <w:lang w:eastAsia="ja-JP"/>
          </w:rPr>
          <w:delText>rehydrate</w:delText>
        </w:r>
        <w:r w:rsidR="009C3C47">
          <w:rPr>
            <w:lang w:eastAsia="ja-JP"/>
          </w:rPr>
          <w:delText>d</w:delText>
        </w:r>
        <w:r w:rsidR="005F2F41" w:rsidRPr="005B6886">
          <w:rPr>
            <w:lang w:eastAsia="ja-JP"/>
          </w:rPr>
          <w:delText xml:space="preserve"> by placing a 2</w:delText>
        </w:r>
        <w:r w:rsidR="00A92FD9" w:rsidRPr="005B6886">
          <w:rPr>
            <w:color w:val="000000"/>
          </w:rPr>
          <w:delText>μ</w:delText>
        </w:r>
        <w:r w:rsidR="005F2F41" w:rsidRPr="005B6886">
          <w:rPr>
            <w:lang w:eastAsia="ja-JP"/>
          </w:rPr>
          <w:delText xml:space="preserve">l drop of S-Basal onto </w:delText>
        </w:r>
        <w:r w:rsidR="002E06FD" w:rsidRPr="005B6886">
          <w:rPr>
            <w:lang w:eastAsia="ja-JP"/>
          </w:rPr>
          <w:delText>it</w:delText>
        </w:r>
        <w:r w:rsidR="005F2F41" w:rsidRPr="005B6886">
          <w:rPr>
            <w:lang w:eastAsia="ja-JP"/>
          </w:rPr>
          <w:delText xml:space="preserve">. </w:delText>
        </w:r>
      </w:del>
    </w:p>
    <w:p w14:paraId="722C6E5D" w14:textId="7833AFB3" w:rsidR="00774D20" w:rsidRPr="009072ED" w:rsidRDefault="00774D20" w:rsidP="009072ED">
      <w:pPr>
        <w:ind w:firstLine="720"/>
        <w:jc w:val="both"/>
        <w:rPr>
          <w:lang w:eastAsia="ja-JP"/>
        </w:rPr>
        <w:pPrChange w:id="202" w:author="Henrik Bringmann" w:date="2015-01-19T10:16:00Z">
          <w:pPr>
            <w:spacing w:after="120"/>
            <w:ind w:firstLine="720"/>
            <w:jc w:val="both"/>
          </w:pPr>
        </w:pPrChange>
      </w:pPr>
      <w:r w:rsidRPr="009072ED">
        <w:rPr>
          <w:lang w:eastAsia="ja-JP"/>
        </w:rPr>
        <w:t xml:space="preserve">Scaling up by zooming out: For fluorescence imaging, zooming out is limited by the low amount of light obtained at lower magnifications. </w:t>
      </w:r>
      <w:r w:rsidRPr="009072ED">
        <w:t xml:space="preserve">Also, EMCCD cameras are optimized for sensitivity and often have a relatively low resolution. However, scaling up imaging four-fold is well possible. For instance, four chambers of 190 </w:t>
      </w:r>
      <w:r w:rsidRPr="009072ED">
        <w:rPr>
          <w:color w:val="000000"/>
        </w:rPr>
        <w:t xml:space="preserve">μm </w:t>
      </w:r>
      <w:r w:rsidRPr="009072ED">
        <w:t xml:space="preserve">x 190 </w:t>
      </w:r>
      <w:r w:rsidRPr="009072ED">
        <w:rPr>
          <w:color w:val="000000"/>
        </w:rPr>
        <w:t>μ</w:t>
      </w:r>
      <w:r w:rsidRPr="009072ED">
        <w:t>m can f</w:t>
      </w:r>
      <w:r w:rsidR="00973928">
        <w:t>it onto one frame when using 140</w:t>
      </w:r>
      <w:r w:rsidRPr="009072ED">
        <w:t xml:space="preserve">x magnification </w:t>
      </w:r>
      <w:ins w:id="203" w:author="Henrik Bringmann" w:date="2015-01-19T10:16:00Z">
        <w:r w:rsidR="00973928">
          <w:t xml:space="preserve">(achieved by using a 20 x Objective and a 0.7 x camera mount) </w:t>
        </w:r>
      </w:ins>
      <w:r w:rsidRPr="009072ED">
        <w:t xml:space="preserve">and a 512 x 512 pixel, 8 x 8 mm camera. </w:t>
      </w:r>
      <w:r w:rsidRPr="009072ED">
        <w:rPr>
          <w:lang w:eastAsia="ja-JP"/>
        </w:rPr>
        <w:t xml:space="preserve">A high-resolution camera with a large chip (such as </w:t>
      </w:r>
      <w:r w:rsidR="00C45A61" w:rsidRPr="009072ED">
        <w:rPr>
          <w:lang w:eastAsia="ja-JP"/>
        </w:rPr>
        <w:t>sCMOS cameras</w:t>
      </w:r>
      <w:r w:rsidRPr="009072ED">
        <w:t>, 16.6 mm x 14 mm chip, 2560 x 2560 pixels = 5.</w:t>
      </w:r>
      <w:r w:rsidRPr="009072ED">
        <w:rPr>
          <w:lang w:eastAsia="ja-JP"/>
        </w:rPr>
        <w:t>5 Megapixel) optimizes scaling up of DIC and bright field imaging.</w:t>
      </w:r>
      <w:r w:rsidRPr="009072ED">
        <w:t xml:space="preserve"> </w:t>
      </w:r>
      <w:r w:rsidRPr="009072ED">
        <w:rPr>
          <w:lang w:eastAsia="ja-JP"/>
        </w:rPr>
        <w:t xml:space="preserve">For instance, up to 30 L1 worms in 190 </w:t>
      </w:r>
      <w:r w:rsidRPr="009072ED">
        <w:rPr>
          <w:color w:val="000000"/>
        </w:rPr>
        <w:t>μ</w:t>
      </w:r>
      <w:r w:rsidRPr="009072ED">
        <w:rPr>
          <w:lang w:eastAsia="ja-JP"/>
        </w:rPr>
        <w:t xml:space="preserve">m x 190 </w:t>
      </w:r>
      <w:r w:rsidRPr="009072ED">
        <w:rPr>
          <w:color w:val="000000"/>
        </w:rPr>
        <w:t>μ</w:t>
      </w:r>
      <w:r w:rsidRPr="009072ED">
        <w:rPr>
          <w:lang w:eastAsia="ja-JP"/>
        </w:rPr>
        <w:t xml:space="preserve">m chambers </w:t>
      </w:r>
      <w:r w:rsidRPr="009072ED">
        <w:rPr>
          <w:lang w:eastAsia="ja-JP"/>
        </w:rPr>
        <w:lastRenderedPageBreak/>
        <w:t xml:space="preserve">can fit onto each frame of this camera when using a 100x magnification (see </w:t>
      </w:r>
      <w:r w:rsidR="00A15C2B" w:rsidRPr="009072ED">
        <w:rPr>
          <w:lang w:eastAsia="ja-JP"/>
        </w:rPr>
        <w:t>F</w:t>
      </w:r>
      <w:r w:rsidRPr="009072ED">
        <w:rPr>
          <w:lang w:eastAsia="ja-JP"/>
        </w:rPr>
        <w:t>igure 3). In principle, zooming out and scanning can also be combined to obtain even greater numbers of animals.</w:t>
      </w:r>
      <w:ins w:id="204" w:author="Henrik Bringmann" w:date="2015-01-19T10:16:00Z">
        <w:r w:rsidR="00C47578">
          <w:rPr>
            <w:lang w:eastAsia="ja-JP"/>
          </w:rPr>
          <w:t xml:space="preserve"> Most neurons stay quite well in focus, so that only one focal plane needs to be imaged. If neurons are found to move out of the focus, a z scan using a piezo drive can be taken at each time point. </w:t>
        </w:r>
      </w:ins>
    </w:p>
    <w:p w14:paraId="1A4CCB4A" w14:textId="77777777" w:rsidR="0053671C" w:rsidRDefault="0053671C" w:rsidP="00ED39C4">
      <w:pPr>
        <w:spacing w:after="120"/>
        <w:ind w:firstLine="720"/>
        <w:jc w:val="both"/>
        <w:rPr>
          <w:del w:id="205" w:author="Henrik Bringmann" w:date="2015-01-19T10:16:00Z"/>
          <w:lang w:eastAsia="ja-JP"/>
        </w:rPr>
      </w:pPr>
    </w:p>
    <w:p w14:paraId="0880C68F" w14:textId="034A9C66" w:rsidR="0053671C" w:rsidRDefault="0053671C" w:rsidP="009072ED">
      <w:pPr>
        <w:widowControl w:val="0"/>
        <w:autoSpaceDE w:val="0"/>
        <w:autoSpaceDN w:val="0"/>
        <w:adjustRightInd w:val="0"/>
        <w:ind w:firstLine="720"/>
        <w:jc w:val="both"/>
        <w:rPr>
          <w:lang w:eastAsia="ja-JP"/>
        </w:rPr>
        <w:pPrChange w:id="206" w:author="Henrik Bringmann" w:date="2015-01-19T10:16:00Z">
          <w:pPr>
            <w:widowControl w:val="0"/>
            <w:autoSpaceDE w:val="0"/>
            <w:autoSpaceDN w:val="0"/>
            <w:adjustRightInd w:val="0"/>
            <w:spacing w:after="120"/>
            <w:ind w:firstLine="720"/>
            <w:jc w:val="both"/>
          </w:pPr>
        </w:pPrChange>
      </w:pPr>
      <w:r w:rsidRPr="009072ED">
        <w:rPr>
          <w:lang w:eastAsia="ja-JP"/>
        </w:rPr>
        <w:t>Adaptation to different behaviors: This protocol gives a good idea of the behavior across long time scales. Obviously, the timing of the bursts needs to be adapted to different behaviors and life stages.</w:t>
      </w:r>
    </w:p>
    <w:p w14:paraId="46E8962B" w14:textId="42AE24C3" w:rsidR="00800DE6" w:rsidRPr="009072ED" w:rsidRDefault="00800DE6" w:rsidP="009072ED">
      <w:pPr>
        <w:widowControl w:val="0"/>
        <w:autoSpaceDE w:val="0"/>
        <w:autoSpaceDN w:val="0"/>
        <w:adjustRightInd w:val="0"/>
        <w:ind w:firstLine="720"/>
        <w:jc w:val="both"/>
        <w:rPr>
          <w:lang w:eastAsia="ja-JP"/>
        </w:rPr>
        <w:pPrChange w:id="207" w:author="Henrik Bringmann" w:date="2015-01-19T10:16:00Z">
          <w:pPr>
            <w:widowControl w:val="0"/>
            <w:autoSpaceDE w:val="0"/>
            <w:autoSpaceDN w:val="0"/>
            <w:adjustRightInd w:val="0"/>
            <w:spacing w:after="120"/>
            <w:ind w:firstLine="720"/>
            <w:jc w:val="both"/>
          </w:pPr>
        </w:pPrChange>
      </w:pPr>
      <w:r w:rsidRPr="009072ED">
        <w:rPr>
          <w:lang w:eastAsia="ja-JP"/>
        </w:rPr>
        <w:t>Limitations of the technique: Several factors limit the duration of imaging. The most important is the amount of food. Once the food is consumed, larvae stop develo</w:t>
      </w:r>
      <w:r w:rsidR="00611585" w:rsidRPr="009072ED">
        <w:rPr>
          <w:lang w:eastAsia="ja-JP"/>
        </w:rPr>
        <w:t>ping. Thus, in small chambers (</w:t>
      </w:r>
      <w:r w:rsidRPr="009072ED">
        <w:rPr>
          <w:lang w:eastAsia="ja-JP"/>
        </w:rPr>
        <w:t xml:space="preserve">190 </w:t>
      </w:r>
      <w:r w:rsidR="00611585" w:rsidRPr="009072ED">
        <w:rPr>
          <w:color w:val="000000"/>
        </w:rPr>
        <w:t xml:space="preserve">μm </w:t>
      </w:r>
      <w:r w:rsidRPr="009072ED">
        <w:rPr>
          <w:lang w:eastAsia="ja-JP"/>
        </w:rPr>
        <w:t xml:space="preserve">x 190 </w:t>
      </w:r>
      <w:r w:rsidR="00611585" w:rsidRPr="009072ED">
        <w:rPr>
          <w:color w:val="000000"/>
        </w:rPr>
        <w:t>μ</w:t>
      </w:r>
      <w:r w:rsidRPr="009072ED">
        <w:rPr>
          <w:lang w:eastAsia="ja-JP"/>
        </w:rPr>
        <w:t>m) worms develop until the L3 stage and then arrest. If longer imaging time is required, larger chambers have to be used. The maximum duration of long-term imaging is in the range of 2.5-3 days. If longer imaging is required, the worms need to be recovered and placed into new chambers. When imaging adult worms, another limitation is caused by the offspring of these worms. Adult worms lay eggs from which larvae hatch. These larvae will also stay inside the chamber</w:t>
      </w:r>
      <w:r w:rsidR="00611585" w:rsidRPr="009072ED">
        <w:rPr>
          <w:lang w:eastAsia="ja-JP"/>
        </w:rPr>
        <w:t>, consume food,</w:t>
      </w:r>
      <w:r w:rsidRPr="009072ED">
        <w:rPr>
          <w:lang w:eastAsia="ja-JP"/>
        </w:rPr>
        <w:t xml:space="preserve"> and m</w:t>
      </w:r>
      <w:r w:rsidR="00611585" w:rsidRPr="009072ED">
        <w:rPr>
          <w:lang w:eastAsia="ja-JP"/>
        </w:rPr>
        <w:t>ay disturb the image analysis. If offspring is a problem, a solution is to either use sterile adults or to repeatedly place the worms into fresh chambers. To recover worms, the agarose slab containing the chamber is cut free with a scalpel, is pulled off the coverslip, and is placed onto an NGM plate from which the worms can be recovered.</w:t>
      </w:r>
      <w:r w:rsidR="00A25BBC" w:rsidRPr="009072ED">
        <w:rPr>
          <w:lang w:eastAsia="ja-JP"/>
        </w:rPr>
        <w:t xml:space="preserve"> Another limit is the restriction of the worms to relatively small areas. This may be a problem if long-range</w:t>
      </w:r>
      <w:r w:rsidR="00CE515D" w:rsidRPr="009072ED">
        <w:rPr>
          <w:lang w:eastAsia="ja-JP"/>
        </w:rPr>
        <w:t xml:space="preserve"> movement needs to be analyzed.</w:t>
      </w:r>
      <w:ins w:id="208" w:author="Henrik Bringmann" w:date="2015-01-19T10:16:00Z">
        <w:r w:rsidR="00A7318E">
          <w:rPr>
            <w:lang w:eastAsia="ja-JP"/>
          </w:rPr>
          <w:t xml:space="preserve"> While animals in the chambers can be stimulated mechanically and optogentically</w:t>
        </w:r>
        <w:r w:rsidR="00A7318E">
          <w:rPr>
            <w:lang w:eastAsia="ja-JP"/>
          </w:rPr>
          <w:fldChar w:fldCharType="begin">
            <w:fldData xml:space="preserve">PEVuZE5vdGU+PENpdGU+PEF1dGhvcj5TY2h3YXJ6PC9BdXRob3I+PFllYXI+MjAxMTwvWWVhcj48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=
</w:fldData>
          </w:fldChar>
        </w:r>
        <w:r w:rsidR="00BF5A2A">
          <w:rPr>
            <w:lang w:eastAsia="ja-JP"/>
          </w:rPr>
          <w:instrText xml:space="preserve"> ADDIN EN.CITE </w:instrText>
        </w:r>
        <w:r w:rsidR="00BF5A2A">
          <w:rPr>
            <w:lang w:eastAsia="ja-JP"/>
          </w:rPr>
          <w:fldChar w:fldCharType="begin">
            <w:fldData xml:space="preserve">PEVuZE5vdGU+PENpdGU+PEF1dGhvcj5TY2h3YXJ6PC9BdXRob3I+PFllYXI+MjAxMTwvWWVhcj48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=
</w:fldData>
          </w:fldChar>
        </w:r>
        <w:r w:rsidR="00BF5A2A">
          <w:rPr>
            <w:lang w:eastAsia="ja-JP"/>
          </w:rPr>
          <w:instrText xml:space="preserve"> ADDIN EN.CITE.DATA </w:instrText>
        </w:r>
        <w:r w:rsidR="00BF5A2A">
          <w:rPr>
            <w:lang w:eastAsia="ja-JP"/>
          </w:rPr>
        </w:r>
        <w:r w:rsidR="00BF5A2A">
          <w:rPr>
            <w:lang w:eastAsia="ja-JP"/>
          </w:rPr>
          <w:fldChar w:fldCharType="end"/>
        </w:r>
        <w:r w:rsidR="00A7318E">
          <w:rPr>
            <w:lang w:eastAsia="ja-JP"/>
          </w:rPr>
        </w:r>
        <w:r w:rsidR="00A7318E">
          <w:rPr>
            <w:lang w:eastAsia="ja-JP"/>
          </w:rPr>
          <w:fldChar w:fldCharType="separate"/>
        </w:r>
        <w:r w:rsidR="008F0F52">
          <w:fldChar w:fldCharType="begin"/>
        </w:r>
        <w:r w:rsidR="008F0F52">
          <w:instrText xml:space="preserve"> HYPERLINK \l "_ENREF_21" \o "Miyawaki, 1999 #322" </w:instrText>
        </w:r>
        <w:r w:rsidR="008F0F52">
          <w:fldChar w:fldCharType="separate"/>
        </w:r>
        <w:r w:rsidR="00DB10A9" w:rsidRPr="00BF5A2A">
          <w:rPr>
            <w:noProof/>
            <w:vertAlign w:val="superscript"/>
            <w:lang w:eastAsia="ja-JP"/>
          </w:rPr>
          <w:t>21</w:t>
        </w:r>
        <w:r w:rsidR="008F0F52">
          <w:rPr>
            <w:noProof/>
            <w:vertAlign w:val="superscript"/>
            <w:lang w:eastAsia="ja-JP"/>
          </w:rPr>
          <w:fldChar w:fldCharType="end"/>
        </w:r>
        <w:r w:rsidR="00BF5A2A" w:rsidRPr="00BF5A2A">
          <w:rPr>
            <w:noProof/>
            <w:vertAlign w:val="superscript"/>
            <w:lang w:eastAsia="ja-JP"/>
          </w:rPr>
          <w:t>,</w:t>
        </w:r>
        <w:r w:rsidR="008F0F52">
          <w:fldChar w:fldCharType="begin"/>
        </w:r>
        <w:r w:rsidR="008F0F52">
          <w:instrText xml:space="preserve"> HYPERLINK \l "_ENREF_27" \o "Turek, 2013 #250" </w:instrText>
        </w:r>
        <w:r w:rsidR="008F0F52">
          <w:fldChar w:fldCharType="separate"/>
        </w:r>
        <w:r w:rsidR="00DB10A9" w:rsidRPr="00BF5A2A">
          <w:rPr>
            <w:noProof/>
            <w:vertAlign w:val="superscript"/>
            <w:lang w:eastAsia="ja-JP"/>
          </w:rPr>
          <w:t>27</w:t>
        </w:r>
        <w:r w:rsidR="008F0F52">
          <w:rPr>
            <w:noProof/>
            <w:vertAlign w:val="superscript"/>
            <w:lang w:eastAsia="ja-JP"/>
          </w:rPr>
          <w:fldChar w:fldCharType="end"/>
        </w:r>
        <w:r w:rsidR="00BF5A2A" w:rsidRPr="00BF5A2A">
          <w:rPr>
            <w:noProof/>
            <w:vertAlign w:val="superscript"/>
            <w:lang w:eastAsia="ja-JP"/>
          </w:rPr>
          <w:t>,</w:t>
        </w:r>
        <w:r w:rsidR="008F0F52">
          <w:fldChar w:fldCharType="begin"/>
        </w:r>
        <w:r w:rsidR="008F0F52">
          <w:instrText xml:space="preserve"> HYPERLINK \l "_ENREF_34" \o "Schwarz, 2011 #88" </w:instrText>
        </w:r>
        <w:r w:rsidR="008F0F52">
          <w:fldChar w:fldCharType="separate"/>
        </w:r>
        <w:r w:rsidR="00DB10A9" w:rsidRPr="00BF5A2A">
          <w:rPr>
            <w:noProof/>
            <w:vertAlign w:val="superscript"/>
            <w:lang w:eastAsia="ja-JP"/>
          </w:rPr>
          <w:t>34</w:t>
        </w:r>
        <w:r w:rsidR="008F0F52">
          <w:rPr>
            <w:noProof/>
            <w:vertAlign w:val="superscript"/>
            <w:lang w:eastAsia="ja-JP"/>
          </w:rPr>
          <w:fldChar w:fldCharType="end"/>
        </w:r>
        <w:r w:rsidR="00BF5A2A" w:rsidRPr="00BF5A2A">
          <w:rPr>
            <w:noProof/>
            <w:vertAlign w:val="superscript"/>
            <w:lang w:eastAsia="ja-JP"/>
          </w:rPr>
          <w:t>,</w:t>
        </w:r>
        <w:r w:rsidR="008F0F52">
          <w:fldChar w:fldCharType="begin"/>
        </w:r>
        <w:r w:rsidR="008F0F52">
          <w:instrText xml:space="preserve"> HYPERLINK \l "_ENREF_35" \o "Schwarz, 2012 #331" </w:instrText>
        </w:r>
        <w:r w:rsidR="008F0F52">
          <w:fldChar w:fldCharType="separate"/>
        </w:r>
        <w:r w:rsidR="00DB10A9" w:rsidRPr="00BF5A2A">
          <w:rPr>
            <w:noProof/>
            <w:vertAlign w:val="superscript"/>
            <w:lang w:eastAsia="ja-JP"/>
          </w:rPr>
          <w:t>35</w:t>
        </w:r>
        <w:r w:rsidR="008F0F52">
          <w:rPr>
            <w:noProof/>
            <w:vertAlign w:val="superscript"/>
            <w:lang w:eastAsia="ja-JP"/>
          </w:rPr>
          <w:fldChar w:fldCharType="end"/>
        </w:r>
        <w:r w:rsidR="00A7318E">
          <w:rPr>
            <w:lang w:eastAsia="ja-JP"/>
          </w:rPr>
          <w:fldChar w:fldCharType="end"/>
        </w:r>
        <w:r w:rsidR="00A7318E">
          <w:rPr>
            <w:lang w:eastAsia="ja-JP"/>
          </w:rPr>
          <w:t xml:space="preserve">, the sealed nature of the chamber will make it difficult to apply soluble or volatile stimulants. </w:t>
        </w:r>
        <w:r w:rsidR="007378D3">
          <w:rPr>
            <w:lang w:eastAsia="ja-JP"/>
          </w:rPr>
          <w:t xml:space="preserve">Biologically important gases such as oxygen or </w:t>
        </w:r>
        <w:r w:rsidR="00E66626">
          <w:rPr>
            <w:lang w:eastAsia="ja-JP"/>
          </w:rPr>
          <w:t>carbon dioxide</w:t>
        </w:r>
        <w:r w:rsidR="007378D3">
          <w:rPr>
            <w:lang w:eastAsia="ja-JP"/>
          </w:rPr>
          <w:t xml:space="preserve"> can diffuse freely in the agar. The </w:t>
        </w:r>
        <w:r w:rsidR="00DF6713">
          <w:rPr>
            <w:lang w:eastAsia="ja-JP"/>
          </w:rPr>
          <w:t xml:space="preserve">large </w:t>
        </w:r>
        <w:r w:rsidR="007378D3">
          <w:rPr>
            <w:lang w:eastAsia="ja-JP"/>
          </w:rPr>
          <w:t xml:space="preserve">air reservoir in the dish </w:t>
        </w:r>
        <w:r w:rsidR="00DF6713">
          <w:rPr>
            <w:lang w:eastAsia="ja-JP"/>
          </w:rPr>
          <w:t xml:space="preserve">should </w:t>
        </w:r>
        <w:r w:rsidR="007378D3">
          <w:rPr>
            <w:lang w:eastAsia="ja-JP"/>
          </w:rPr>
          <w:t xml:space="preserve">keep the gas concentrations </w:t>
        </w:r>
        <w:r w:rsidR="00DF6713">
          <w:rPr>
            <w:lang w:eastAsia="ja-JP"/>
          </w:rPr>
          <w:t xml:space="preserve">in the chambers </w:t>
        </w:r>
        <w:r w:rsidR="007378D3">
          <w:rPr>
            <w:lang w:eastAsia="ja-JP"/>
          </w:rPr>
          <w:t xml:space="preserve">constant over the time needed for experiments. However, it should be kept in mind that the </w:t>
        </w:r>
        <w:r w:rsidR="00E66626">
          <w:rPr>
            <w:lang w:eastAsia="ja-JP"/>
          </w:rPr>
          <w:t xml:space="preserve">local oxygen concentration in the </w:t>
        </w:r>
        <w:r w:rsidR="00DF6713">
          <w:rPr>
            <w:lang w:eastAsia="ja-JP"/>
          </w:rPr>
          <w:t>chamber</w:t>
        </w:r>
        <w:r w:rsidR="00E66626">
          <w:rPr>
            <w:lang w:eastAsia="ja-JP"/>
          </w:rPr>
          <w:t xml:space="preserve"> may resemble more the conditions found in liquid culture than culture on the plate. </w:t>
        </w:r>
      </w:ins>
    </w:p>
    <w:p w14:paraId="1ABCDDA7" w14:textId="487239C2" w:rsidR="00DB537A" w:rsidRPr="009072ED" w:rsidRDefault="00800DE6" w:rsidP="009072ED">
      <w:pPr>
        <w:widowControl w:val="0"/>
        <w:autoSpaceDE w:val="0"/>
        <w:autoSpaceDN w:val="0"/>
        <w:adjustRightInd w:val="0"/>
        <w:ind w:firstLine="720"/>
        <w:jc w:val="both"/>
        <w:rPr>
          <w:lang w:eastAsia="ja-JP"/>
        </w:rPr>
        <w:pPrChange w:id="209" w:author="Henrik Bringmann" w:date="2015-01-19T10:16:00Z">
          <w:pPr>
            <w:widowControl w:val="0"/>
            <w:autoSpaceDE w:val="0"/>
            <w:autoSpaceDN w:val="0"/>
            <w:adjustRightInd w:val="0"/>
            <w:spacing w:after="120"/>
            <w:ind w:firstLine="720"/>
            <w:jc w:val="both"/>
          </w:pPr>
        </w:pPrChange>
      </w:pPr>
      <w:del w:id="210" w:author="Henrik Bringmann" w:date="2015-01-19T10:16:00Z">
        <w:r>
          <w:rPr>
            <w:lang w:eastAsia="ja-JP"/>
          </w:rPr>
          <w:delText>Significance with respect to existing methods:</w:delText>
        </w:r>
      </w:del>
      <w:ins w:id="211" w:author="Henrik Bringmann" w:date="2015-01-19T10:16:00Z">
        <w:r w:rsidRPr="009072ED">
          <w:rPr>
            <w:lang w:eastAsia="ja-JP"/>
          </w:rPr>
          <w:t>Significance with respect to existing methods:</w:t>
        </w:r>
        <w:r w:rsidR="004F599B" w:rsidRPr="009072ED">
          <w:rPr>
            <w:lang w:eastAsia="ja-JP"/>
          </w:rPr>
          <w:t xml:space="preserve"> </w:t>
        </w:r>
        <w:r w:rsidR="00442EF7">
          <w:rPr>
            <w:lang w:eastAsia="ja-JP"/>
          </w:rPr>
          <w:t xml:space="preserve">Microfluidic devices have greatly advanced behavioral and developmental studied in </w:t>
        </w:r>
        <w:r w:rsidR="00442EF7" w:rsidRPr="00442EF7">
          <w:rPr>
            <w:i/>
            <w:lang w:eastAsia="ja-JP"/>
          </w:rPr>
          <w:t>C. elegans</w:t>
        </w:r>
        <w:r w:rsidR="00442EF7">
          <w:rPr>
            <w:lang w:eastAsia="ja-JP"/>
          </w:rPr>
          <w:t>. Often, microfluidic structures are made of PDMS</w:t>
        </w:r>
        <w:r w:rsidR="008F0F52">
          <w:fldChar w:fldCharType="begin"/>
        </w:r>
        <w:r w:rsidR="008F0F52">
          <w:instrText xml:space="preserve"> HYPERLINK \l "_ENREF_12" \o "San-Miguel, 2013 #317" </w:instrText>
        </w:r>
        <w:r w:rsidR="008F0F52">
          <w:fldChar w:fldCharType="separate"/>
        </w:r>
        <w:r w:rsidR="00DB10A9">
          <w:rPr>
            <w:lang w:eastAsia="ja-JP"/>
          </w:rPr>
          <w:fldChar w:fldCharType="begin"/>
        </w:r>
        <w:r w:rsidR="00DB10A9">
          <w:rPr>
            <w:lang w:eastAsia="ja-JP"/>
          </w:rPr>
          <w:instrText xml:space="preserve"> ADDIN EN.CITE &lt;EndNote&gt;&lt;Cite&gt;&lt;Author&gt;San-Miguel&lt;/Author&gt;&lt;Year&gt;2013&lt;/Year&gt;&lt;RecNum&gt;317&lt;/RecNum&gt;&lt;DisplayText&gt;&lt;style face="superscript"&gt;12&lt;/style&gt;&lt;/DisplayText&gt;&lt;record&gt;&lt;rec-number&gt;317&lt;/rec-number&gt;&lt;foreign-keys&gt;&lt;key app="EN" db-id="0xs0frf5pswp0geeeesxftvcresfxpx95sev"&gt;317&lt;/key&gt;&lt;/foreign-keys&gt;&lt;ref-type name="Journal Article"&gt;17&lt;/ref-type&gt;&lt;contributors&gt;&lt;authors&gt;&lt;author&gt;San-Miguel, A.&lt;/author&gt;&lt;author&gt;Lu, H.&lt;/author&gt;&lt;/authors&gt;&lt;/contributors&gt;&lt;auth-address&gt;School of Chemical &amp;amp; Biomolecular Engineering, Georgia Institute of Technology, Atlanta GA, 30332, USA.&lt;/auth-address&gt;&lt;titles&gt;&lt;title&gt;Microfluidics as a tool for C. elegans research&lt;/title&gt;&lt;secondary-title&gt;WormBook&lt;/secondary-title&gt;&lt;alt-title&gt;WormBook : the online review of C. elegans biology&lt;/alt-title&gt;&lt;/titles&gt;&lt;periodical&gt;&lt;full-title&gt;WormBook&lt;/full-title&gt;&lt;/periodical&gt;&lt;pages&gt;1-19&lt;/pages&gt;&lt;edition&gt;2013/09/26&lt;/edition&gt;&lt;dates&gt;&lt;year&gt;2013&lt;/year&gt;&lt;/dates&gt;&lt;isbn&gt;1551-8507 (Electronic)&amp;#xD;1551-8507 (Linking)&lt;/isbn&gt;&lt;accession-num&gt;24065448&lt;/accession-num&gt;&lt;urls&gt;&lt;related-urls&gt;&lt;url&gt;http://www.ncbi.nlm.nih.gov/pubmed/24065448&lt;/url&gt;&lt;/related-urls&gt;&lt;/urls&gt;&lt;electronic-resource-num&gt;10.1895/wormbook.1.162.1&lt;/electronic-resource-num&gt;&lt;language&gt;eng&lt;/language&gt;&lt;/record&gt;&lt;/Cite&gt;&lt;/EndNote&gt;</w:instrText>
        </w:r>
        <w:r w:rsidR="00DB10A9">
          <w:rPr>
            <w:lang w:eastAsia="ja-JP"/>
          </w:rPr>
          <w:fldChar w:fldCharType="separate"/>
        </w:r>
        <w:r w:rsidR="00DB10A9" w:rsidRPr="00442EF7">
          <w:rPr>
            <w:noProof/>
            <w:vertAlign w:val="superscript"/>
            <w:lang w:eastAsia="ja-JP"/>
          </w:rPr>
          <w:t>12</w:t>
        </w:r>
        <w:r w:rsidR="00DB10A9">
          <w:rPr>
            <w:lang w:eastAsia="ja-JP"/>
          </w:rPr>
          <w:fldChar w:fldCharType="end"/>
        </w:r>
        <w:r w:rsidR="008F0F52">
          <w:rPr>
            <w:lang w:eastAsia="ja-JP"/>
          </w:rPr>
          <w:fldChar w:fldCharType="end"/>
        </w:r>
        <w:r w:rsidR="00442EF7">
          <w:rPr>
            <w:lang w:eastAsia="ja-JP"/>
          </w:rPr>
          <w:t>. Here we describe a protocol for generating microfluidic culture chambers made from agarose.</w:t>
        </w:r>
      </w:ins>
      <w:r w:rsidR="00442EF7">
        <w:rPr>
          <w:lang w:eastAsia="ja-JP"/>
        </w:rPr>
        <w:t xml:space="preserve"> </w:t>
      </w:r>
      <w:r w:rsidR="004F599B" w:rsidRPr="009072ED">
        <w:rPr>
          <w:lang w:eastAsia="ja-JP"/>
        </w:rPr>
        <w:t xml:space="preserve">The strength of this technique is the </w:t>
      </w:r>
      <w:r w:rsidR="0064275B" w:rsidRPr="009072ED">
        <w:rPr>
          <w:lang w:eastAsia="ja-JP"/>
        </w:rPr>
        <w:t xml:space="preserve">combination of </w:t>
      </w:r>
      <w:r w:rsidR="004F599B" w:rsidRPr="009072ED">
        <w:rPr>
          <w:lang w:eastAsia="ja-JP"/>
        </w:rPr>
        <w:t xml:space="preserve">high </w:t>
      </w:r>
      <w:r w:rsidR="0064275B" w:rsidRPr="009072ED">
        <w:rPr>
          <w:lang w:eastAsia="ja-JP"/>
        </w:rPr>
        <w:t xml:space="preserve">imaging </w:t>
      </w:r>
      <w:r w:rsidR="004F599B" w:rsidRPr="009072ED">
        <w:rPr>
          <w:lang w:eastAsia="ja-JP"/>
        </w:rPr>
        <w:t>quality</w:t>
      </w:r>
      <w:r w:rsidR="0064275B" w:rsidRPr="009072ED">
        <w:rPr>
          <w:lang w:eastAsia="ja-JP"/>
        </w:rPr>
        <w:t xml:space="preserve">, correlation of behavior </w:t>
      </w:r>
      <w:r w:rsidR="00436628" w:rsidRPr="009072ED">
        <w:rPr>
          <w:lang w:eastAsia="ja-JP"/>
        </w:rPr>
        <w:t>with</w:t>
      </w:r>
      <w:r w:rsidR="0064275B" w:rsidRPr="009072ED">
        <w:rPr>
          <w:lang w:eastAsia="ja-JP"/>
        </w:rPr>
        <w:t xml:space="preserve"> physiological measurements, long-term imaging, and a reasonably high throughput</w:t>
      </w:r>
      <w:r w:rsidR="004F599B" w:rsidRPr="009072ED">
        <w:rPr>
          <w:lang w:eastAsia="ja-JP"/>
        </w:rPr>
        <w:t xml:space="preserve">. </w:t>
      </w:r>
      <w:r w:rsidR="0064275B" w:rsidRPr="009072ED">
        <w:rPr>
          <w:lang w:eastAsia="ja-JP"/>
        </w:rPr>
        <w:t>High image quality</w:t>
      </w:r>
      <w:r w:rsidR="004F599B" w:rsidRPr="009072ED">
        <w:rPr>
          <w:lang w:eastAsia="ja-JP"/>
        </w:rPr>
        <w:t xml:space="preserve"> is achieved by imaging through the glass coverslip using high NA objectives. As a result, fluorescence imaging such as calcium imaging and confocal imaging </w:t>
      </w:r>
      <w:r w:rsidR="007974DF" w:rsidRPr="009072ED">
        <w:rPr>
          <w:lang w:eastAsia="ja-JP"/>
        </w:rPr>
        <w:t xml:space="preserve">of subcellular structures </w:t>
      </w:r>
      <w:r w:rsidR="004F599B" w:rsidRPr="009072ED">
        <w:rPr>
          <w:lang w:eastAsia="ja-JP"/>
        </w:rPr>
        <w:t>can be performed</w:t>
      </w:r>
      <w:r w:rsidR="00A15C2B" w:rsidRPr="009072ED">
        <w:rPr>
          <w:lang w:eastAsia="ja-JP"/>
        </w:rPr>
        <w:t>.</w:t>
      </w:r>
      <w:r w:rsidR="00436628" w:rsidRPr="009072ED">
        <w:rPr>
          <w:lang w:eastAsia="ja-JP"/>
        </w:rPr>
        <w:t xml:space="preserve"> Because the animals are not immobilized like in other systems, </w:t>
      </w:r>
      <w:r w:rsidR="007C1D6F" w:rsidRPr="009072ED">
        <w:rPr>
          <w:lang w:eastAsia="ja-JP"/>
        </w:rPr>
        <w:t>it</w:t>
      </w:r>
      <w:r w:rsidR="00436628" w:rsidRPr="009072ED">
        <w:rPr>
          <w:lang w:eastAsia="ja-JP"/>
        </w:rPr>
        <w:t xml:space="preserve"> allows a correlation of behavior with physiological measurements. Because the animals have ample food, they continue developing allowing long-term imaging. This system can image many worms in one run because animals are restricted to their defined chambers. Thus, this </w:t>
      </w:r>
      <w:r w:rsidR="00842848" w:rsidRPr="009072ED">
        <w:rPr>
          <w:lang w:eastAsia="ja-JP"/>
        </w:rPr>
        <w:t xml:space="preserve">method </w:t>
      </w:r>
      <w:r w:rsidR="00436628" w:rsidRPr="009072ED">
        <w:rPr>
          <w:lang w:eastAsia="ja-JP"/>
        </w:rPr>
        <w:t>can be easily scaled up</w:t>
      </w:r>
      <w:r w:rsidR="007974DF" w:rsidRPr="009072ED">
        <w:rPr>
          <w:lang w:eastAsia="ja-JP"/>
        </w:rPr>
        <w:fldChar w:fldCharType="begin">
          <w:fldData xml:space="preserve">PEVuZE5vdGU+PENpdGU+PEF1dGhvcj5CcmluZ21hbm48L0F1dGhvcj48WWVhcj4yMDExPC9ZZWFy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</w:fldData>
        </w:fldChar>
      </w:r>
      <w:r w:rsidR="00BF5A2A">
        <w:rPr>
          <w:lang w:eastAsia="ja-JP"/>
        </w:rPr>
        <w:instrText xml:space="preserve"> ADDIN EN.CITE </w:instrText>
      </w:r>
      <w:r w:rsidR="00BF5A2A">
        <w:rPr>
          <w:lang w:eastAsia="ja-JP"/>
        </w:rPr>
        <w:fldChar w:fldCharType="begin">
          <w:fldData xml:space="preserve">PEVuZE5vdGU+PENpdGU+PEF1dGhvcj5CcmluZ21hbm48L0F1dGhvcj48WWVhcj4yMDExPC9ZZWFy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</w:fldData>
        </w:fldChar>
      </w:r>
      <w:r w:rsidR="00BF5A2A">
        <w:rPr>
          <w:lang w:eastAsia="ja-JP"/>
        </w:rPr>
        <w:instrText xml:space="preserve"> ADDIN EN.CITE.DATA </w:instrText>
      </w:r>
      <w:r w:rsidR="00BF5A2A">
        <w:rPr>
          <w:lang w:eastAsia="ja-JP"/>
        </w:rPr>
      </w:r>
      <w:r w:rsidR="00BF5A2A">
        <w:rPr>
          <w:lang w:eastAsia="ja-JP"/>
        </w:rPr>
        <w:fldChar w:fldCharType="end"/>
      </w:r>
      <w:r w:rsidR="007974DF" w:rsidRPr="009072ED">
        <w:rPr>
          <w:lang w:eastAsia="ja-JP"/>
        </w:rPr>
      </w:r>
      <w:r w:rsidR="007974DF" w:rsidRPr="009072ED">
        <w:rPr>
          <w:lang w:eastAsia="ja-JP"/>
        </w:rPr>
        <w:fldChar w:fldCharType="separate"/>
      </w:r>
      <w:r w:rsidR="008F0F52">
        <w:fldChar w:fldCharType="begin"/>
      </w:r>
      <w:r w:rsidR="008F0F52">
        <w:instrText xml:space="preserve"> HYPERLINK \l "_ENREF_9" \o "Bringmann, 2011 #80" </w:instrText>
      </w:r>
      <w:r w:rsidR="008F0F52">
        <w:fldChar w:fldCharType="separate"/>
      </w:r>
      <w:r w:rsidR="00DB10A9" w:rsidRPr="00BF5A2A">
        <w:rPr>
          <w:noProof/>
          <w:vertAlign w:val="superscript"/>
          <w:lang w:eastAsia="ja-JP"/>
        </w:rPr>
        <w:t>9</w:t>
      </w:r>
      <w:r w:rsidR="008F0F52">
        <w:rPr>
          <w:noProof/>
          <w:vertAlign w:val="superscript"/>
          <w:lang w:eastAsia="ja-JP"/>
        </w:rPr>
        <w:fldChar w:fldCharType="end"/>
      </w:r>
      <w:r w:rsidR="00BF5A2A" w:rsidRPr="00BF5A2A">
        <w:rPr>
          <w:noProof/>
          <w:vertAlign w:val="superscript"/>
          <w:lang w:eastAsia="ja-JP"/>
        </w:rPr>
        <w:t>,</w:t>
      </w:r>
      <w:del w:id="212" w:author="Henrik Bringmann" w:date="2015-01-19T10:16:00Z">
        <w:r w:rsidR="008F0F52">
          <w:fldChar w:fldCharType="begin"/>
        </w:r>
        <w:r w:rsidR="008F0F52">
          <w:delInstrText xml:space="preserve"> HYPERLINK \l "_ENREF_28" \o "Turek, 2013 #250" </w:delInstrText>
        </w:r>
        <w:r w:rsidR="008F0F52">
          <w:fldChar w:fldCharType="separate"/>
        </w:r>
        <w:r w:rsidR="00436628" w:rsidRPr="007974DF">
          <w:rPr>
            <w:noProof/>
            <w:vertAlign w:val="superscript"/>
            <w:lang w:eastAsia="ja-JP"/>
          </w:rPr>
          <w:delText>28-31</w:delText>
        </w:r>
        <w:r w:rsidR="008F0F52">
          <w:rPr>
            <w:noProof/>
            <w:vertAlign w:val="superscript"/>
            <w:lang w:eastAsia="ja-JP"/>
          </w:rPr>
          <w:fldChar w:fldCharType="end"/>
        </w:r>
      </w:del>
      <w:ins w:id="213" w:author="Henrik Bringmann" w:date="2015-01-19T10:16:00Z">
        <w:r w:rsidR="008F0F52">
          <w:fldChar w:fldCharType="begin"/>
        </w:r>
        <w:r w:rsidR="008F0F52">
          <w:instrText xml:space="preserve"> HYPERLINK \l "_ENREF_27" \o "Turek, 2013 #250" </w:instrText>
        </w:r>
        <w:r w:rsidR="008F0F52">
          <w:fldChar w:fldCharType="separate"/>
        </w:r>
        <w:r w:rsidR="00DB10A9" w:rsidRPr="00BF5A2A">
          <w:rPr>
            <w:noProof/>
            <w:vertAlign w:val="superscript"/>
            <w:lang w:eastAsia="ja-JP"/>
          </w:rPr>
          <w:t>27</w:t>
        </w:r>
        <w:r w:rsidR="008F0F52">
          <w:rPr>
            <w:noProof/>
            <w:vertAlign w:val="superscript"/>
            <w:lang w:eastAsia="ja-JP"/>
          </w:rPr>
          <w:fldChar w:fldCharType="end"/>
        </w:r>
        <w:r w:rsidR="00BF5A2A" w:rsidRPr="00BF5A2A">
          <w:rPr>
            <w:noProof/>
            <w:vertAlign w:val="superscript"/>
            <w:lang w:eastAsia="ja-JP"/>
          </w:rPr>
          <w:t>,</w:t>
        </w:r>
        <w:r w:rsidR="008F0F52">
          <w:fldChar w:fldCharType="begin"/>
        </w:r>
        <w:r w:rsidR="008F0F52">
          <w:instrText xml:space="preserve"> HYPERLINK \l "_ENREF_34" \o "Schwarz, 2011 #88" </w:instrText>
        </w:r>
        <w:r w:rsidR="008F0F52">
          <w:fldChar w:fldCharType="separate"/>
        </w:r>
        <w:r w:rsidR="00DB10A9" w:rsidRPr="00BF5A2A">
          <w:rPr>
            <w:noProof/>
            <w:vertAlign w:val="superscript"/>
            <w:lang w:eastAsia="ja-JP"/>
          </w:rPr>
          <w:t>34-36</w:t>
        </w:r>
        <w:r w:rsidR="008F0F52">
          <w:rPr>
            <w:noProof/>
            <w:vertAlign w:val="superscript"/>
            <w:lang w:eastAsia="ja-JP"/>
          </w:rPr>
          <w:fldChar w:fldCharType="end"/>
        </w:r>
      </w:ins>
      <w:r w:rsidR="007974DF" w:rsidRPr="009072ED">
        <w:rPr>
          <w:lang w:eastAsia="ja-JP"/>
        </w:rPr>
        <w:fldChar w:fldCharType="end"/>
      </w:r>
      <w:r w:rsidR="004F599B" w:rsidRPr="009072ED">
        <w:rPr>
          <w:lang w:eastAsia="ja-JP"/>
        </w:rPr>
        <w:t>.</w:t>
      </w:r>
    </w:p>
    <w:p w14:paraId="685D8860" w14:textId="3EACA114" w:rsidR="003E00DE" w:rsidRDefault="00800DE6" w:rsidP="009072ED">
      <w:pPr>
        <w:widowControl w:val="0"/>
        <w:autoSpaceDE w:val="0"/>
        <w:autoSpaceDN w:val="0"/>
        <w:adjustRightInd w:val="0"/>
        <w:ind w:firstLine="720"/>
        <w:jc w:val="both"/>
        <w:rPr>
          <w:lang w:eastAsia="ja-JP"/>
        </w:rPr>
        <w:pPrChange w:id="214" w:author="Henrik Bringmann" w:date="2015-01-19T10:16:00Z">
          <w:pPr>
            <w:widowControl w:val="0"/>
            <w:autoSpaceDE w:val="0"/>
            <w:autoSpaceDN w:val="0"/>
            <w:adjustRightInd w:val="0"/>
            <w:spacing w:after="120"/>
            <w:ind w:firstLine="720"/>
            <w:jc w:val="both"/>
          </w:pPr>
        </w:pPrChange>
      </w:pPr>
      <w:r w:rsidRPr="009072ED">
        <w:rPr>
          <w:lang w:eastAsia="ja-JP"/>
        </w:rPr>
        <w:t>Future applications:</w:t>
      </w:r>
      <w:r w:rsidR="00051076" w:rsidRPr="009072ED">
        <w:rPr>
          <w:lang w:eastAsia="ja-JP"/>
        </w:rPr>
        <w:t xml:space="preserve"> </w:t>
      </w:r>
      <w:r w:rsidR="003E00DE" w:rsidRPr="009072ED">
        <w:rPr>
          <w:lang w:eastAsia="ja-JP"/>
        </w:rPr>
        <w:t xml:space="preserve">So far, this system has been used mainly to study sleep behavior in </w:t>
      </w:r>
      <w:r w:rsidR="003E00DE" w:rsidRPr="009072ED">
        <w:rPr>
          <w:i/>
          <w:lang w:eastAsia="ja-JP"/>
        </w:rPr>
        <w:t>C. elegans</w:t>
      </w:r>
      <w:r w:rsidR="003E00DE" w:rsidRPr="009072ED">
        <w:rPr>
          <w:lang w:eastAsia="ja-JP"/>
        </w:rPr>
        <w:t xml:space="preserve"> </w:t>
      </w:r>
      <w:r w:rsidR="002D78DA" w:rsidRPr="009072ED">
        <w:rPr>
          <w:lang w:eastAsia="ja-JP"/>
        </w:rPr>
        <w:t xml:space="preserve">L1 </w:t>
      </w:r>
      <w:r w:rsidR="003E00DE" w:rsidRPr="009072ED">
        <w:rPr>
          <w:lang w:eastAsia="ja-JP"/>
        </w:rPr>
        <w:t xml:space="preserve">larvae. However, the adaptation to all </w:t>
      </w:r>
      <w:r w:rsidR="002D78DA" w:rsidRPr="009072ED">
        <w:rPr>
          <w:lang w:eastAsia="ja-JP"/>
        </w:rPr>
        <w:t>stages will make it possible to study a wide range of behaviors also in dauers and adults. A wide array of behaviors can be studie</w:t>
      </w:r>
      <w:r w:rsidR="007C1D6F" w:rsidRPr="009072ED">
        <w:rPr>
          <w:lang w:eastAsia="ja-JP"/>
        </w:rPr>
        <w:t>d</w:t>
      </w:r>
      <w:r w:rsidR="002D78DA" w:rsidRPr="009072ED">
        <w:rPr>
          <w:lang w:eastAsia="ja-JP"/>
        </w:rPr>
        <w:t xml:space="preserve"> with this </w:t>
      </w:r>
      <w:r w:rsidR="007C1D6F" w:rsidRPr="009072ED">
        <w:rPr>
          <w:lang w:eastAsia="ja-JP"/>
        </w:rPr>
        <w:t xml:space="preserve">technique </w:t>
      </w:r>
      <w:r w:rsidR="002D78DA" w:rsidRPr="009072ED">
        <w:rPr>
          <w:lang w:eastAsia="ja-JP"/>
        </w:rPr>
        <w:t xml:space="preserve">ranging from mating to egg laying. </w:t>
      </w:r>
    </w:p>
    <w:p w14:paraId="3D6BC529" w14:textId="77777777" w:rsidR="009072ED" w:rsidRPr="009072ED" w:rsidRDefault="009072ED" w:rsidP="009072ED">
      <w:pPr>
        <w:widowControl w:val="0"/>
        <w:autoSpaceDE w:val="0"/>
        <w:autoSpaceDN w:val="0"/>
        <w:adjustRightInd w:val="0"/>
        <w:ind w:firstLine="720"/>
        <w:jc w:val="both"/>
        <w:rPr>
          <w:ins w:id="215" w:author="Henrik Bringmann" w:date="2015-01-19T10:16:00Z"/>
          <w:lang w:eastAsia="ja-JP"/>
        </w:rPr>
      </w:pPr>
    </w:p>
    <w:p w14:paraId="483A6EAD" w14:textId="7FAC3F19" w:rsidR="003A2C2D" w:rsidRDefault="003A2C2D" w:rsidP="009072ED">
      <w:pPr>
        <w:widowControl w:val="0"/>
        <w:autoSpaceDE w:val="0"/>
        <w:autoSpaceDN w:val="0"/>
        <w:adjustRightInd w:val="0"/>
        <w:jc w:val="both"/>
        <w:outlineLvl w:val="0"/>
        <w:rPr>
          <w:bCs/>
          <w:lang w:eastAsia="ja-JP"/>
        </w:rPr>
        <w:pPrChange w:id="216" w:author="Henrik Bringmann" w:date="2015-01-19T10:16:00Z">
          <w:pPr>
            <w:widowControl w:val="0"/>
            <w:autoSpaceDE w:val="0"/>
            <w:autoSpaceDN w:val="0"/>
            <w:adjustRightInd w:val="0"/>
            <w:spacing w:after="120"/>
            <w:jc w:val="both"/>
            <w:outlineLvl w:val="0"/>
          </w:pPr>
        </w:pPrChange>
      </w:pPr>
      <w:r w:rsidRPr="009072ED">
        <w:rPr>
          <w:b/>
          <w:bCs/>
          <w:lang w:eastAsia="ja-JP"/>
        </w:rPr>
        <w:t xml:space="preserve">Acknowledgments: </w:t>
      </w:r>
      <w:r w:rsidR="0017512C" w:rsidRPr="009072ED">
        <w:rPr>
          <w:bCs/>
          <w:lang w:eastAsia="ja-JP"/>
        </w:rPr>
        <w:t xml:space="preserve">The Max Planck Society and a </w:t>
      </w:r>
      <w:r w:rsidR="007C1D6F" w:rsidRPr="009072ED">
        <w:rPr>
          <w:bCs/>
          <w:lang w:eastAsia="ja-JP"/>
        </w:rPr>
        <w:t xml:space="preserve">Göttingen </w:t>
      </w:r>
      <w:r w:rsidR="0017512C" w:rsidRPr="009072ED">
        <w:rPr>
          <w:bCs/>
          <w:lang w:eastAsia="ja-JP"/>
        </w:rPr>
        <w:t>Graduate School Junior Group stipend to H.B</w:t>
      </w:r>
      <w:r w:rsidR="007C1D6F" w:rsidRPr="009072ED">
        <w:rPr>
          <w:bCs/>
          <w:lang w:eastAsia="ja-JP"/>
        </w:rPr>
        <w:t>.</w:t>
      </w:r>
      <w:r w:rsidR="0017512C" w:rsidRPr="009072ED">
        <w:rPr>
          <w:bCs/>
          <w:lang w:eastAsia="ja-JP"/>
        </w:rPr>
        <w:t xml:space="preserve"> funded this work. </w:t>
      </w:r>
    </w:p>
    <w:p w14:paraId="6A778F5B" w14:textId="77777777" w:rsidR="009072ED" w:rsidRPr="009072ED" w:rsidRDefault="009072ED" w:rsidP="009072ED">
      <w:pPr>
        <w:widowControl w:val="0"/>
        <w:autoSpaceDE w:val="0"/>
        <w:autoSpaceDN w:val="0"/>
        <w:adjustRightInd w:val="0"/>
        <w:jc w:val="both"/>
        <w:outlineLvl w:val="0"/>
        <w:rPr>
          <w:ins w:id="217" w:author="Henrik Bringmann" w:date="2015-01-19T10:16:00Z"/>
          <w:lang w:eastAsia="ja-JP"/>
        </w:rPr>
      </w:pPr>
    </w:p>
    <w:p w14:paraId="04B4AE01" w14:textId="77777777" w:rsidR="003A2C2D" w:rsidRDefault="003A2C2D" w:rsidP="009072ED">
      <w:pPr>
        <w:widowControl w:val="0"/>
        <w:autoSpaceDE w:val="0"/>
        <w:autoSpaceDN w:val="0"/>
        <w:adjustRightInd w:val="0"/>
        <w:jc w:val="both"/>
        <w:rPr>
          <w:lang w:eastAsia="ja-JP"/>
        </w:rPr>
        <w:pPrChange w:id="218" w:author="Henrik Bringmann" w:date="2015-01-19T10:16:00Z">
          <w:pPr>
            <w:widowControl w:val="0"/>
            <w:autoSpaceDE w:val="0"/>
            <w:autoSpaceDN w:val="0"/>
            <w:adjustRightInd w:val="0"/>
            <w:spacing w:after="120"/>
            <w:jc w:val="both"/>
          </w:pPr>
        </w:pPrChange>
      </w:pPr>
      <w:r w:rsidRPr="009072ED">
        <w:rPr>
          <w:b/>
          <w:bCs/>
          <w:lang w:eastAsia="ja-JP"/>
        </w:rPr>
        <w:t xml:space="preserve">Disclosures: </w:t>
      </w:r>
      <w:r w:rsidRPr="009072ED">
        <w:rPr>
          <w:lang w:eastAsia="ja-JP"/>
        </w:rPr>
        <w:t xml:space="preserve">The authors declare that they have no competing financial interests. </w:t>
      </w:r>
    </w:p>
    <w:p w14:paraId="07C3919E" w14:textId="77777777" w:rsidR="009072ED" w:rsidRPr="009072ED" w:rsidRDefault="009072ED" w:rsidP="009072ED">
      <w:pPr>
        <w:widowControl w:val="0"/>
        <w:autoSpaceDE w:val="0"/>
        <w:autoSpaceDN w:val="0"/>
        <w:adjustRightInd w:val="0"/>
        <w:jc w:val="both"/>
        <w:rPr>
          <w:ins w:id="219" w:author="Henrik Bringmann" w:date="2015-01-19T10:16:00Z"/>
          <w:lang w:eastAsia="ja-JP"/>
        </w:rPr>
      </w:pPr>
    </w:p>
    <w:p w14:paraId="228416F6" w14:textId="77777777" w:rsidR="003A2C2D" w:rsidRPr="009072ED" w:rsidRDefault="003A2C2D" w:rsidP="009072ED">
      <w:pPr>
        <w:widowControl w:val="0"/>
        <w:autoSpaceDE w:val="0"/>
        <w:autoSpaceDN w:val="0"/>
        <w:adjustRightInd w:val="0"/>
        <w:outlineLvl w:val="0"/>
        <w:rPr>
          <w:lang w:eastAsia="ja-JP"/>
        </w:rPr>
        <w:pPrChange w:id="220" w:author="Henrik Bringmann" w:date="2015-01-19T10:16:00Z">
          <w:pPr>
            <w:widowControl w:val="0"/>
            <w:autoSpaceDE w:val="0"/>
            <w:autoSpaceDN w:val="0"/>
            <w:adjustRightInd w:val="0"/>
            <w:spacing w:after="120"/>
            <w:outlineLvl w:val="0"/>
          </w:pPr>
        </w:pPrChange>
      </w:pPr>
      <w:r w:rsidRPr="009072ED">
        <w:rPr>
          <w:b/>
          <w:bCs/>
          <w:lang w:eastAsia="ja-JP"/>
        </w:rPr>
        <w:t>References:</w:t>
      </w:r>
    </w:p>
    <w:p w14:paraId="453D710F" w14:textId="77777777" w:rsidR="00785868" w:rsidRPr="009072ED" w:rsidRDefault="00785868" w:rsidP="009072ED">
      <w:pPr>
        <w:pPrChange w:id="221" w:author="Henrik Bringmann" w:date="2015-01-19T10:16:00Z">
          <w:pPr>
            <w:spacing w:after="120"/>
          </w:pPr>
        </w:pPrChange>
      </w:pPr>
    </w:p>
    <w:p w14:paraId="05D489CC" w14:textId="77777777" w:rsidR="00DB10A9" w:rsidRDefault="00785868" w:rsidP="00DB10A9">
      <w:pPr>
        <w:ind w:left="720" w:hanging="720"/>
        <w:rPr>
          <w:noProof/>
        </w:rPr>
        <w:pPrChange w:id="222" w:author="Henrik Bringmann" w:date="2015-01-19T10:16:00Z">
          <w:pPr>
            <w:spacing w:after="120"/>
            <w:ind w:left="720" w:hanging="720"/>
          </w:pPr>
        </w:pPrChange>
      </w:pPr>
      <w:r w:rsidRPr="009072ED">
        <w:fldChar w:fldCharType="begin"/>
      </w:r>
      <w:r w:rsidRPr="009072ED">
        <w:instrText xml:space="preserve"> ADDIN EN.REFLIST </w:instrText>
      </w:r>
      <w:r w:rsidRPr="009072ED">
        <w:fldChar w:fldCharType="separate"/>
      </w:r>
      <w:bookmarkStart w:id="223" w:name="_ENREF_1"/>
      <w:r w:rsidR="00DB10A9">
        <w:rPr>
          <w:noProof/>
        </w:rPr>
        <w:t>1</w:t>
      </w:r>
      <w:r w:rsidR="00DB10A9">
        <w:rPr>
          <w:noProof/>
        </w:rPr>
        <w:tab/>
        <w:t xml:space="preserve">Brenner, S. The genetics of Caenorhabditis elegans. </w:t>
      </w:r>
      <w:r w:rsidR="00DB10A9" w:rsidRPr="00DB10A9">
        <w:rPr>
          <w:i/>
          <w:noProof/>
        </w:rPr>
        <w:t>Genetics</w:t>
      </w:r>
      <w:r w:rsidR="00DB10A9">
        <w:rPr>
          <w:noProof/>
        </w:rPr>
        <w:t xml:space="preserve"> </w:t>
      </w:r>
      <w:r w:rsidR="00DB10A9" w:rsidRPr="00DB10A9">
        <w:rPr>
          <w:b/>
          <w:noProof/>
        </w:rPr>
        <w:t>77</w:t>
      </w:r>
      <w:r w:rsidR="00DB10A9">
        <w:rPr>
          <w:noProof/>
        </w:rPr>
        <w:t>, 71-94 (1974).</w:t>
      </w:r>
      <w:bookmarkEnd w:id="223"/>
    </w:p>
    <w:p w14:paraId="1C73D344" w14:textId="77777777" w:rsidR="00DB10A9" w:rsidRDefault="00DB10A9" w:rsidP="00DB10A9">
      <w:pPr>
        <w:ind w:left="720" w:hanging="720"/>
        <w:rPr>
          <w:noProof/>
        </w:rPr>
        <w:pPrChange w:id="224" w:author="Henrik Bringmann" w:date="2015-01-19T10:16:00Z">
          <w:pPr>
            <w:spacing w:after="120"/>
            <w:ind w:left="720" w:hanging="720"/>
          </w:pPr>
        </w:pPrChange>
      </w:pPr>
      <w:bookmarkStart w:id="225" w:name="_ENREF_2"/>
      <w:r>
        <w:rPr>
          <w:noProof/>
        </w:rPr>
        <w:t>2</w:t>
      </w:r>
      <w:r>
        <w:rPr>
          <w:noProof/>
        </w:rPr>
        <w:tab/>
        <w:t xml:space="preserve">Husson, S. J., Costa, W. S., Schmitt, C. &amp; Gottschalk, A. Keeping track of worm trackers. </w:t>
      </w:r>
      <w:r w:rsidRPr="00DB10A9">
        <w:rPr>
          <w:i/>
          <w:noProof/>
        </w:rPr>
        <w:t>WormBook</w:t>
      </w:r>
      <w:r>
        <w:rPr>
          <w:noProof/>
        </w:rPr>
        <w:t>, 1-17, doi:10.1895/wormbook.1.156.1 (2012).</w:t>
      </w:r>
      <w:bookmarkEnd w:id="225"/>
    </w:p>
    <w:p w14:paraId="407549E9" w14:textId="77777777" w:rsidR="00DB10A9" w:rsidRDefault="00DB10A9" w:rsidP="00DB10A9">
      <w:pPr>
        <w:ind w:left="720" w:hanging="720"/>
        <w:rPr>
          <w:noProof/>
        </w:rPr>
        <w:pPrChange w:id="226" w:author="Henrik Bringmann" w:date="2015-01-19T10:16:00Z">
          <w:pPr>
            <w:spacing w:after="120"/>
            <w:ind w:left="720" w:hanging="720"/>
          </w:pPr>
        </w:pPrChange>
      </w:pPr>
      <w:bookmarkStart w:id="227" w:name="_ENREF_3"/>
      <w:r>
        <w:rPr>
          <w:noProof/>
        </w:rPr>
        <w:t>3</w:t>
      </w:r>
      <w:r>
        <w:rPr>
          <w:noProof/>
        </w:rPr>
        <w:tab/>
        <w:t xml:space="preserve">Yemini, E., Jucikas, T., Grundy, L. J., Brown, A. E. &amp; Schafer, W. R. A database of Caenorhabditis elegans behavioral phenotypes. </w:t>
      </w:r>
      <w:r w:rsidRPr="00DB10A9">
        <w:rPr>
          <w:i/>
          <w:noProof/>
        </w:rPr>
        <w:t>Nat Methods</w:t>
      </w:r>
      <w:r>
        <w:rPr>
          <w:noProof/>
        </w:rPr>
        <w:t xml:space="preserve"> </w:t>
      </w:r>
      <w:r w:rsidRPr="00DB10A9">
        <w:rPr>
          <w:b/>
          <w:noProof/>
        </w:rPr>
        <w:t>10</w:t>
      </w:r>
      <w:r>
        <w:rPr>
          <w:noProof/>
        </w:rPr>
        <w:t>, 877-879, doi:10.1038/nmeth.2560 (2013).</w:t>
      </w:r>
      <w:bookmarkEnd w:id="227"/>
    </w:p>
    <w:p w14:paraId="5BF4D5CA" w14:textId="77777777" w:rsidR="00DB10A9" w:rsidRDefault="00DB10A9" w:rsidP="00DB10A9">
      <w:pPr>
        <w:ind w:left="720" w:hanging="720"/>
        <w:rPr>
          <w:noProof/>
        </w:rPr>
        <w:pPrChange w:id="228" w:author="Henrik Bringmann" w:date="2015-01-19T10:16:00Z">
          <w:pPr>
            <w:spacing w:after="120"/>
            <w:ind w:left="720" w:hanging="720"/>
          </w:pPr>
        </w:pPrChange>
      </w:pPr>
      <w:bookmarkStart w:id="229" w:name="_ENREF_4"/>
      <w:r>
        <w:rPr>
          <w:noProof/>
        </w:rPr>
        <w:t>4</w:t>
      </w:r>
      <w:r>
        <w:rPr>
          <w:noProof/>
        </w:rPr>
        <w:tab/>
        <w:t xml:space="preserve">Likitlersuang, J., Stephens, G., Palanski, K. &amp; Ryu, W. S. C. elegans tracking and behavioral measurement. </w:t>
      </w:r>
      <w:r w:rsidRPr="00DB10A9">
        <w:rPr>
          <w:i/>
          <w:noProof/>
        </w:rPr>
        <w:t>Journal of visualized experiments : JoVE</w:t>
      </w:r>
      <w:r>
        <w:rPr>
          <w:noProof/>
        </w:rPr>
        <w:t>, e4094, doi:10.3791/4094 (2012).</w:t>
      </w:r>
      <w:bookmarkEnd w:id="229"/>
    </w:p>
    <w:p w14:paraId="13D7A5D8" w14:textId="77777777" w:rsidR="00DB10A9" w:rsidRDefault="00DB10A9" w:rsidP="00DB10A9">
      <w:pPr>
        <w:ind w:left="720" w:hanging="720"/>
        <w:rPr>
          <w:noProof/>
        </w:rPr>
        <w:pPrChange w:id="230" w:author="Henrik Bringmann" w:date="2015-01-19T10:16:00Z">
          <w:pPr>
            <w:spacing w:after="120"/>
            <w:ind w:left="720" w:hanging="720"/>
          </w:pPr>
        </w:pPrChange>
      </w:pPr>
      <w:bookmarkStart w:id="231" w:name="_ENREF_5"/>
      <w:r>
        <w:rPr>
          <w:noProof/>
        </w:rPr>
        <w:t>5</w:t>
      </w:r>
      <w:r>
        <w:rPr>
          <w:noProof/>
        </w:rPr>
        <w:tab/>
        <w:t xml:space="preserve">Yemini, E., Kerr, R. A. &amp; Schafer, W. R. Tracking movement behavior of multiple worms on food. </w:t>
      </w:r>
      <w:r w:rsidRPr="00DB10A9">
        <w:rPr>
          <w:i/>
          <w:noProof/>
        </w:rPr>
        <w:t>Cold Spring Harbor protocols</w:t>
      </w:r>
      <w:r>
        <w:rPr>
          <w:noProof/>
        </w:rPr>
        <w:t xml:space="preserve"> </w:t>
      </w:r>
      <w:r w:rsidRPr="00DB10A9">
        <w:rPr>
          <w:b/>
          <w:noProof/>
        </w:rPr>
        <w:t>2011</w:t>
      </w:r>
      <w:r>
        <w:rPr>
          <w:noProof/>
        </w:rPr>
        <w:t>, 1483-1487, doi:10.1101/pdb.prot067025 (2011).</w:t>
      </w:r>
      <w:bookmarkEnd w:id="231"/>
    </w:p>
    <w:p w14:paraId="0FBC09A4" w14:textId="77777777" w:rsidR="00DB10A9" w:rsidRDefault="00DB10A9" w:rsidP="00DB10A9">
      <w:pPr>
        <w:ind w:left="720" w:hanging="720"/>
        <w:rPr>
          <w:noProof/>
        </w:rPr>
        <w:pPrChange w:id="232" w:author="Henrik Bringmann" w:date="2015-01-19T10:16:00Z">
          <w:pPr>
            <w:spacing w:after="120"/>
            <w:ind w:left="720" w:hanging="720"/>
          </w:pPr>
        </w:pPrChange>
      </w:pPr>
      <w:bookmarkStart w:id="233" w:name="_ENREF_6"/>
      <w:r>
        <w:rPr>
          <w:noProof/>
        </w:rPr>
        <w:t>6</w:t>
      </w:r>
      <w:r>
        <w:rPr>
          <w:noProof/>
        </w:rPr>
        <w:tab/>
        <w:t xml:space="preserve">Swierczek, N. A., Giles, A. C., Rankin, C. H. &amp; Kerr, R. A. High-throughput behavioral analysis in C. elegans. </w:t>
      </w:r>
      <w:r w:rsidRPr="00DB10A9">
        <w:rPr>
          <w:i/>
          <w:noProof/>
        </w:rPr>
        <w:t>Nat Methods</w:t>
      </w:r>
      <w:r>
        <w:rPr>
          <w:noProof/>
        </w:rPr>
        <w:t xml:space="preserve"> </w:t>
      </w:r>
      <w:r w:rsidRPr="00DB10A9">
        <w:rPr>
          <w:b/>
          <w:noProof/>
        </w:rPr>
        <w:t>8</w:t>
      </w:r>
      <w:r>
        <w:rPr>
          <w:noProof/>
        </w:rPr>
        <w:t>, 592-598, doi:10.1038/nmeth.1625 (2011).</w:t>
      </w:r>
      <w:bookmarkEnd w:id="233"/>
    </w:p>
    <w:p w14:paraId="6C4EC73D" w14:textId="77777777" w:rsidR="00DB10A9" w:rsidRDefault="00DB10A9" w:rsidP="00DB10A9">
      <w:pPr>
        <w:ind w:left="720" w:hanging="720"/>
        <w:rPr>
          <w:noProof/>
        </w:rPr>
        <w:pPrChange w:id="234" w:author="Henrik Bringmann" w:date="2015-01-19T10:16:00Z">
          <w:pPr>
            <w:spacing w:after="120"/>
            <w:ind w:left="720" w:hanging="720"/>
          </w:pPr>
        </w:pPrChange>
      </w:pPr>
      <w:bookmarkStart w:id="235" w:name="_ENREF_7"/>
      <w:r>
        <w:rPr>
          <w:noProof/>
        </w:rPr>
        <w:t>7</w:t>
      </w:r>
      <w:r>
        <w:rPr>
          <w:noProof/>
        </w:rPr>
        <w:tab/>
        <w:t xml:space="preserve">Ramot, D., Johnson, B. E., Berry, T. L., Jr., Carnell, L. &amp; Goodman, M. B. The Parallel Worm Tracker: a platform for measuring average speed and drug-induced paralysis in nematodes. </w:t>
      </w:r>
      <w:r w:rsidRPr="00DB10A9">
        <w:rPr>
          <w:i/>
          <w:noProof/>
        </w:rPr>
        <w:t>PLoS One</w:t>
      </w:r>
      <w:r>
        <w:rPr>
          <w:noProof/>
        </w:rPr>
        <w:t xml:space="preserve"> </w:t>
      </w:r>
      <w:r w:rsidRPr="00DB10A9">
        <w:rPr>
          <w:b/>
          <w:noProof/>
        </w:rPr>
        <w:t>3</w:t>
      </w:r>
      <w:r>
        <w:rPr>
          <w:noProof/>
        </w:rPr>
        <w:t>, e2208, doi:10.1371/journal.pone.0002208 (2008).</w:t>
      </w:r>
      <w:bookmarkEnd w:id="235"/>
    </w:p>
    <w:p w14:paraId="7FD42BB7" w14:textId="77777777" w:rsidR="00DB10A9" w:rsidRDefault="00DB10A9" w:rsidP="00DB10A9">
      <w:pPr>
        <w:ind w:left="720" w:hanging="720"/>
        <w:rPr>
          <w:noProof/>
        </w:rPr>
        <w:pPrChange w:id="236" w:author="Henrik Bringmann" w:date="2015-01-19T10:16:00Z">
          <w:pPr>
            <w:spacing w:after="120"/>
            <w:ind w:left="720" w:hanging="720"/>
          </w:pPr>
        </w:pPrChange>
      </w:pPr>
      <w:bookmarkStart w:id="237" w:name="_ENREF_8"/>
      <w:r>
        <w:rPr>
          <w:noProof/>
        </w:rPr>
        <w:t>8</w:t>
      </w:r>
      <w:r>
        <w:rPr>
          <w:noProof/>
        </w:rPr>
        <w:tab/>
        <w:t xml:space="preserve">Larsch, J., Ventimiglia, D., Bargmann, C. I. &amp; Albrecht, D. R. High-throughput imaging of neuronal activity in Caenorhabditis elegans. </w:t>
      </w:r>
      <w:r w:rsidRPr="00DB10A9">
        <w:rPr>
          <w:i/>
          <w:noProof/>
        </w:rPr>
        <w:t>Proc Natl Acad Sci U S A</w:t>
      </w:r>
      <w:r>
        <w:rPr>
          <w:noProof/>
        </w:rPr>
        <w:t xml:space="preserve"> </w:t>
      </w:r>
      <w:r w:rsidRPr="00DB10A9">
        <w:rPr>
          <w:b/>
          <w:noProof/>
        </w:rPr>
        <w:t>110</w:t>
      </w:r>
      <w:r>
        <w:rPr>
          <w:noProof/>
        </w:rPr>
        <w:t>, E4266-4273, doi:10.1073/pnas.1318325110 (2013).</w:t>
      </w:r>
      <w:bookmarkEnd w:id="237"/>
    </w:p>
    <w:p w14:paraId="1A2F1440" w14:textId="77777777" w:rsidR="00DB10A9" w:rsidRDefault="00DB10A9" w:rsidP="00DB10A9">
      <w:pPr>
        <w:ind w:left="720" w:hanging="720"/>
        <w:rPr>
          <w:noProof/>
        </w:rPr>
        <w:pPrChange w:id="238" w:author="Henrik Bringmann" w:date="2015-01-19T10:16:00Z">
          <w:pPr>
            <w:spacing w:after="120"/>
            <w:ind w:left="720" w:hanging="720"/>
          </w:pPr>
        </w:pPrChange>
      </w:pPr>
      <w:bookmarkStart w:id="239" w:name="_ENREF_9"/>
      <w:r>
        <w:rPr>
          <w:noProof/>
        </w:rPr>
        <w:t>9</w:t>
      </w:r>
      <w:r>
        <w:rPr>
          <w:noProof/>
        </w:rPr>
        <w:tab/>
        <w:t xml:space="preserve">Bringmann, H. Agarose hydrogel microcompartments for imaging sleep- and wake-like behavior and nervous system development in Caenorhabditis elegans larvae. </w:t>
      </w:r>
      <w:r w:rsidRPr="00DB10A9">
        <w:rPr>
          <w:i/>
          <w:noProof/>
        </w:rPr>
        <w:t>J Neurosci Methods</w:t>
      </w:r>
      <w:r>
        <w:rPr>
          <w:noProof/>
        </w:rPr>
        <w:t xml:space="preserve"> </w:t>
      </w:r>
      <w:r w:rsidRPr="00DB10A9">
        <w:rPr>
          <w:b/>
          <w:noProof/>
        </w:rPr>
        <w:t>201</w:t>
      </w:r>
      <w:r>
        <w:rPr>
          <w:noProof/>
        </w:rPr>
        <w:t>, 78-88, doi:</w:t>
      </w:r>
      <w:r w:rsidRPr="00DB10A9">
        <w:rPr>
          <w:noProof/>
          <w:u w:val="single"/>
        </w:rPr>
        <w:t>S0165-0270(11)00418-3 [pii]</w:t>
      </w:r>
    </w:p>
    <w:p w14:paraId="0014AEEF" w14:textId="77777777" w:rsidR="00DB10A9" w:rsidRDefault="00DB10A9" w:rsidP="00DB10A9">
      <w:pPr>
        <w:ind w:left="720"/>
        <w:rPr>
          <w:noProof/>
        </w:rPr>
        <w:pPrChange w:id="240" w:author="Henrik Bringmann" w:date="2015-01-19T10:16:00Z">
          <w:pPr>
            <w:spacing w:after="120"/>
            <w:ind w:left="720"/>
          </w:pPr>
        </w:pPrChange>
      </w:pPr>
      <w:r w:rsidRPr="00DB10A9">
        <w:rPr>
          <w:noProof/>
          <w:u w:val="single"/>
        </w:rPr>
        <w:t>10.1016/j.jneumeth.2011.07.013</w:t>
      </w:r>
      <w:r>
        <w:rPr>
          <w:noProof/>
        </w:rPr>
        <w:t xml:space="preserve"> (2011).</w:t>
      </w:r>
      <w:bookmarkEnd w:id="239"/>
    </w:p>
    <w:p w14:paraId="203BE18F" w14:textId="77777777" w:rsidR="00DB10A9" w:rsidRDefault="00DB10A9" w:rsidP="00DB10A9">
      <w:pPr>
        <w:ind w:left="720" w:hanging="720"/>
        <w:rPr>
          <w:noProof/>
        </w:rPr>
        <w:pPrChange w:id="241" w:author="Henrik Bringmann" w:date="2015-01-19T10:16:00Z">
          <w:pPr>
            <w:spacing w:after="120"/>
            <w:ind w:left="720" w:hanging="720"/>
          </w:pPr>
        </w:pPrChange>
      </w:pPr>
      <w:bookmarkStart w:id="242" w:name="_ENREF_10"/>
      <w:r>
        <w:rPr>
          <w:noProof/>
        </w:rPr>
        <w:t>10</w:t>
      </w:r>
      <w:r>
        <w:rPr>
          <w:noProof/>
        </w:rPr>
        <w:tab/>
        <w:t xml:space="preserve">Yu, C. C., Raizen, D. M. &amp; Fang-Yen, C. Multi-well imaging of development and behavior in Caenorhabditis elegans. </w:t>
      </w:r>
      <w:r w:rsidRPr="00DB10A9">
        <w:rPr>
          <w:i/>
          <w:noProof/>
        </w:rPr>
        <w:t>J Neurosci Methods</w:t>
      </w:r>
      <w:r>
        <w:rPr>
          <w:noProof/>
        </w:rPr>
        <w:t xml:space="preserve"> </w:t>
      </w:r>
      <w:r w:rsidRPr="00DB10A9">
        <w:rPr>
          <w:b/>
          <w:noProof/>
        </w:rPr>
        <w:t>223</w:t>
      </w:r>
      <w:r>
        <w:rPr>
          <w:noProof/>
        </w:rPr>
        <w:t>, 35-39, doi:10.1016/j.jneumeth.2013.11.026 (2014).</w:t>
      </w:r>
      <w:bookmarkEnd w:id="242"/>
    </w:p>
    <w:p w14:paraId="6EAE7D8C" w14:textId="77777777" w:rsidR="00DB10A9" w:rsidRDefault="00DB10A9" w:rsidP="00DB10A9">
      <w:pPr>
        <w:ind w:left="720" w:hanging="720"/>
        <w:rPr>
          <w:noProof/>
        </w:rPr>
        <w:pPrChange w:id="243" w:author="Henrik Bringmann" w:date="2015-01-19T10:16:00Z">
          <w:pPr>
            <w:spacing w:after="120"/>
            <w:ind w:left="720" w:hanging="720"/>
          </w:pPr>
        </w:pPrChange>
      </w:pPr>
      <w:bookmarkStart w:id="244" w:name="_ENREF_11"/>
      <w:r>
        <w:rPr>
          <w:noProof/>
        </w:rPr>
        <w:t>11</w:t>
      </w:r>
      <w:r>
        <w:rPr>
          <w:noProof/>
        </w:rPr>
        <w:tab/>
        <w:t xml:space="preserve">Luke, C. J., Niehaus, J. Z., O'Reilly, L. P. &amp; Watkins, S. C. Non-microfluidic methods for imaging live C. elegans. </w:t>
      </w:r>
      <w:r w:rsidRPr="00DB10A9">
        <w:rPr>
          <w:i/>
          <w:noProof/>
        </w:rPr>
        <w:t>Methods</w:t>
      </w:r>
      <w:r>
        <w:rPr>
          <w:noProof/>
        </w:rPr>
        <w:t xml:space="preserve"> </w:t>
      </w:r>
      <w:r w:rsidRPr="00DB10A9">
        <w:rPr>
          <w:b/>
          <w:noProof/>
        </w:rPr>
        <w:t>68</w:t>
      </w:r>
      <w:r>
        <w:rPr>
          <w:noProof/>
        </w:rPr>
        <w:t>, 542-547, doi:10.1016/j.ymeth.2014.05.002 (2014).</w:t>
      </w:r>
      <w:bookmarkEnd w:id="244"/>
    </w:p>
    <w:p w14:paraId="6B4BEF96" w14:textId="77777777" w:rsidR="00DB10A9" w:rsidRDefault="00DB10A9" w:rsidP="00DB10A9">
      <w:pPr>
        <w:ind w:left="720" w:hanging="720"/>
        <w:rPr>
          <w:noProof/>
        </w:rPr>
        <w:pPrChange w:id="245" w:author="Henrik Bringmann" w:date="2015-01-19T10:16:00Z">
          <w:pPr>
            <w:spacing w:after="120"/>
            <w:ind w:left="720" w:hanging="720"/>
          </w:pPr>
        </w:pPrChange>
      </w:pPr>
      <w:bookmarkStart w:id="246" w:name="_ENREF_12"/>
      <w:r>
        <w:rPr>
          <w:noProof/>
        </w:rPr>
        <w:t>12</w:t>
      </w:r>
      <w:r>
        <w:rPr>
          <w:noProof/>
        </w:rPr>
        <w:tab/>
        <w:t xml:space="preserve">San-Miguel, A. &amp; Lu, H. Microfluidics as a tool for C. elegans research. </w:t>
      </w:r>
      <w:r w:rsidRPr="00DB10A9">
        <w:rPr>
          <w:i/>
          <w:noProof/>
        </w:rPr>
        <w:t>WormBook</w:t>
      </w:r>
      <w:r>
        <w:rPr>
          <w:noProof/>
        </w:rPr>
        <w:t>, 1-19, doi:10.1895/wormbook.1.162.1 (2013).</w:t>
      </w:r>
      <w:bookmarkEnd w:id="246"/>
    </w:p>
    <w:p w14:paraId="6777B25C" w14:textId="77777777" w:rsidR="00DB10A9" w:rsidRDefault="00DB10A9" w:rsidP="00DB10A9">
      <w:pPr>
        <w:ind w:left="720" w:hanging="720"/>
        <w:rPr>
          <w:noProof/>
        </w:rPr>
        <w:pPrChange w:id="247" w:author="Henrik Bringmann" w:date="2015-01-19T10:16:00Z">
          <w:pPr>
            <w:spacing w:after="120"/>
            <w:ind w:left="720" w:hanging="720"/>
          </w:pPr>
        </w:pPrChange>
      </w:pPr>
      <w:bookmarkStart w:id="248" w:name="_ENREF_13"/>
      <w:r>
        <w:rPr>
          <w:noProof/>
        </w:rPr>
        <w:t>13</w:t>
      </w:r>
      <w:r>
        <w:rPr>
          <w:noProof/>
        </w:rPr>
        <w:tab/>
        <w:t xml:space="preserve">Shi, W., Qin, J., Ye, N. &amp; Lin, B. Droplet-based microfluidic system for individual Caenorhabditis elegans assay. </w:t>
      </w:r>
      <w:r w:rsidRPr="00DB10A9">
        <w:rPr>
          <w:i/>
          <w:noProof/>
        </w:rPr>
        <w:t>Lab Chip</w:t>
      </w:r>
      <w:r>
        <w:rPr>
          <w:noProof/>
        </w:rPr>
        <w:t xml:space="preserve"> </w:t>
      </w:r>
      <w:r w:rsidRPr="00DB10A9">
        <w:rPr>
          <w:b/>
          <w:noProof/>
        </w:rPr>
        <w:t>8</w:t>
      </w:r>
      <w:r>
        <w:rPr>
          <w:noProof/>
        </w:rPr>
        <w:t>, 1432-1435, doi:10.1039/b808753a (2008).</w:t>
      </w:r>
      <w:bookmarkEnd w:id="248"/>
    </w:p>
    <w:p w14:paraId="55BBE293" w14:textId="77777777" w:rsidR="00DB10A9" w:rsidRDefault="00DB10A9" w:rsidP="00DB10A9">
      <w:pPr>
        <w:ind w:left="720" w:hanging="720"/>
        <w:rPr>
          <w:noProof/>
        </w:rPr>
        <w:pPrChange w:id="249" w:author="Henrik Bringmann" w:date="2015-01-19T10:16:00Z">
          <w:pPr>
            <w:spacing w:after="120"/>
            <w:ind w:left="720" w:hanging="720"/>
          </w:pPr>
        </w:pPrChange>
      </w:pPr>
      <w:bookmarkStart w:id="250" w:name="_ENREF_14"/>
      <w:r>
        <w:rPr>
          <w:noProof/>
        </w:rPr>
        <w:t>14</w:t>
      </w:r>
      <w:r>
        <w:rPr>
          <w:noProof/>
        </w:rPr>
        <w:tab/>
        <w:t xml:space="preserve">Krajniak, J. &amp; Lu, H. Long-term high-resolution imaging and culture of C. elegans in chip-gel hybrid microfluidic device for developmental studies. </w:t>
      </w:r>
      <w:r w:rsidRPr="00DB10A9">
        <w:rPr>
          <w:i/>
          <w:noProof/>
        </w:rPr>
        <w:t>Lab Chip</w:t>
      </w:r>
      <w:r>
        <w:rPr>
          <w:noProof/>
        </w:rPr>
        <w:t xml:space="preserve"> </w:t>
      </w:r>
      <w:r w:rsidRPr="00DB10A9">
        <w:rPr>
          <w:b/>
          <w:noProof/>
        </w:rPr>
        <w:t>10</w:t>
      </w:r>
      <w:r>
        <w:rPr>
          <w:noProof/>
        </w:rPr>
        <w:t>, 1862-1868, doi:</w:t>
      </w:r>
      <w:r w:rsidRPr="00DB10A9">
        <w:rPr>
          <w:noProof/>
          <w:u w:val="single"/>
        </w:rPr>
        <w:t>10.1039/c001986k</w:t>
      </w:r>
      <w:r>
        <w:rPr>
          <w:noProof/>
        </w:rPr>
        <w:t xml:space="preserve"> (2010).</w:t>
      </w:r>
      <w:bookmarkEnd w:id="250"/>
    </w:p>
    <w:p w14:paraId="1033714F" w14:textId="77777777" w:rsidR="00DB10A9" w:rsidRDefault="00DB10A9" w:rsidP="00DB10A9">
      <w:pPr>
        <w:ind w:left="720" w:hanging="720"/>
        <w:rPr>
          <w:noProof/>
        </w:rPr>
        <w:pPrChange w:id="251" w:author="Henrik Bringmann" w:date="2015-01-19T10:16:00Z">
          <w:pPr>
            <w:spacing w:after="120"/>
            <w:ind w:left="720" w:hanging="720"/>
          </w:pPr>
        </w:pPrChange>
      </w:pPr>
      <w:bookmarkStart w:id="252" w:name="_ENREF_15"/>
      <w:r>
        <w:rPr>
          <w:noProof/>
        </w:rPr>
        <w:t>15</w:t>
      </w:r>
      <w:r>
        <w:rPr>
          <w:noProof/>
        </w:rPr>
        <w:tab/>
        <w:t xml:space="preserve">Chalfie, M., Tu, Y., Euskirchen, G., Ward, W. W. &amp; Prasher, D. C. Green fluorescent protein as a marker for gene expression. </w:t>
      </w:r>
      <w:r w:rsidRPr="00DB10A9">
        <w:rPr>
          <w:i/>
          <w:noProof/>
        </w:rPr>
        <w:t>Science</w:t>
      </w:r>
      <w:r>
        <w:rPr>
          <w:noProof/>
        </w:rPr>
        <w:t xml:space="preserve"> </w:t>
      </w:r>
      <w:r w:rsidRPr="00DB10A9">
        <w:rPr>
          <w:b/>
          <w:noProof/>
        </w:rPr>
        <w:t>263</w:t>
      </w:r>
      <w:r>
        <w:rPr>
          <w:noProof/>
        </w:rPr>
        <w:t>, 802-805</w:t>
      </w:r>
      <w:ins w:id="253" w:author="Henrik Bringmann" w:date="2015-01-19T10:16:00Z">
        <w:r>
          <w:rPr>
            <w:noProof/>
          </w:rPr>
          <w:t>, doi:10.1126/science.8303295</w:t>
        </w:r>
      </w:ins>
      <w:r>
        <w:rPr>
          <w:noProof/>
        </w:rPr>
        <w:t xml:space="preserve"> (1994).</w:t>
      </w:r>
      <w:bookmarkEnd w:id="252"/>
    </w:p>
    <w:p w14:paraId="7459A0E9" w14:textId="77777777" w:rsidR="00DB10A9" w:rsidRDefault="00DB10A9" w:rsidP="00DB10A9">
      <w:pPr>
        <w:ind w:left="720" w:hanging="720"/>
        <w:rPr>
          <w:noProof/>
        </w:rPr>
        <w:pPrChange w:id="254" w:author="Henrik Bringmann" w:date="2015-01-19T10:16:00Z">
          <w:pPr>
            <w:spacing w:after="120"/>
            <w:ind w:left="720" w:hanging="720"/>
          </w:pPr>
        </w:pPrChange>
      </w:pPr>
      <w:bookmarkStart w:id="255" w:name="_ENREF_16"/>
      <w:r>
        <w:rPr>
          <w:noProof/>
        </w:rPr>
        <w:lastRenderedPageBreak/>
        <w:t>16</w:t>
      </w:r>
      <w:r>
        <w:rPr>
          <w:noProof/>
        </w:rPr>
        <w:tab/>
        <w:t>Kerr, R.</w:t>
      </w:r>
      <w:r w:rsidRPr="00DB10A9">
        <w:rPr>
          <w:i/>
          <w:noProof/>
        </w:rPr>
        <w:t xml:space="preserve"> et al.</w:t>
      </w:r>
      <w:r>
        <w:rPr>
          <w:noProof/>
        </w:rPr>
        <w:t xml:space="preserve"> Optical imaging of calcium transients in neurons and pharyngeal muscle of C. elegans. </w:t>
      </w:r>
      <w:r w:rsidRPr="00DB10A9">
        <w:rPr>
          <w:i/>
          <w:noProof/>
        </w:rPr>
        <w:t>Neuron</w:t>
      </w:r>
      <w:r>
        <w:rPr>
          <w:noProof/>
        </w:rPr>
        <w:t xml:space="preserve"> </w:t>
      </w:r>
      <w:r w:rsidRPr="00DB10A9">
        <w:rPr>
          <w:b/>
          <w:noProof/>
        </w:rPr>
        <w:t>26</w:t>
      </w:r>
      <w:r>
        <w:rPr>
          <w:noProof/>
        </w:rPr>
        <w:t>, 583-594 (2000).</w:t>
      </w:r>
      <w:bookmarkEnd w:id="255"/>
    </w:p>
    <w:p w14:paraId="6FF00C95" w14:textId="77777777" w:rsidR="00DB10A9" w:rsidRDefault="00DB10A9" w:rsidP="00DB10A9">
      <w:pPr>
        <w:ind w:left="720" w:hanging="720"/>
        <w:rPr>
          <w:noProof/>
        </w:rPr>
        <w:pPrChange w:id="256" w:author="Henrik Bringmann" w:date="2015-01-19T10:16:00Z">
          <w:pPr>
            <w:spacing w:after="120"/>
            <w:ind w:left="720" w:hanging="720"/>
          </w:pPr>
        </w:pPrChange>
      </w:pPr>
      <w:bookmarkStart w:id="257" w:name="_ENREF_17"/>
      <w:r>
        <w:rPr>
          <w:noProof/>
        </w:rPr>
        <w:t>17</w:t>
      </w:r>
      <w:r>
        <w:rPr>
          <w:noProof/>
        </w:rPr>
        <w:tab/>
        <w:t>Suzuki, H.</w:t>
      </w:r>
      <w:r w:rsidRPr="00DB10A9">
        <w:rPr>
          <w:i/>
          <w:noProof/>
        </w:rPr>
        <w:t xml:space="preserve"> et al.</w:t>
      </w:r>
      <w:r>
        <w:rPr>
          <w:noProof/>
        </w:rPr>
        <w:t xml:space="preserve"> In vivo imaging of C. elegans mechanosensory neurons demonstrates a specific role for the MEC-4 channel in the process of gentle touch sensation. </w:t>
      </w:r>
      <w:r w:rsidRPr="00DB10A9">
        <w:rPr>
          <w:i/>
          <w:noProof/>
        </w:rPr>
        <w:t>Neuron</w:t>
      </w:r>
      <w:r>
        <w:rPr>
          <w:noProof/>
        </w:rPr>
        <w:t xml:space="preserve"> </w:t>
      </w:r>
      <w:r w:rsidRPr="00DB10A9">
        <w:rPr>
          <w:b/>
          <w:noProof/>
        </w:rPr>
        <w:t>39</w:t>
      </w:r>
      <w:r>
        <w:rPr>
          <w:noProof/>
        </w:rPr>
        <w:t>, 1005-1017, doi:S0896627303005397 [pii] (2003).</w:t>
      </w:r>
      <w:bookmarkEnd w:id="257"/>
    </w:p>
    <w:p w14:paraId="414A31D7" w14:textId="77777777" w:rsidR="00DB10A9" w:rsidRDefault="00DB10A9" w:rsidP="00DB10A9">
      <w:pPr>
        <w:ind w:left="720" w:hanging="720"/>
        <w:rPr>
          <w:noProof/>
        </w:rPr>
        <w:pPrChange w:id="258" w:author="Henrik Bringmann" w:date="2015-01-19T10:16:00Z">
          <w:pPr>
            <w:spacing w:after="120"/>
            <w:ind w:left="720" w:hanging="720"/>
          </w:pPr>
        </w:pPrChange>
      </w:pPr>
      <w:bookmarkStart w:id="259" w:name="_ENREF_18"/>
      <w:r>
        <w:rPr>
          <w:noProof/>
        </w:rPr>
        <w:t>18</w:t>
      </w:r>
      <w:r>
        <w:rPr>
          <w:noProof/>
        </w:rPr>
        <w:tab/>
        <w:t>Hilliard, M. A.</w:t>
      </w:r>
      <w:r w:rsidRPr="00DB10A9">
        <w:rPr>
          <w:i/>
          <w:noProof/>
        </w:rPr>
        <w:t xml:space="preserve"> et al.</w:t>
      </w:r>
      <w:r>
        <w:rPr>
          <w:noProof/>
        </w:rPr>
        <w:t xml:space="preserve"> In vivo imaging of C. elegans ASH neurons: cellular response and adaptation to chemical repellents. </w:t>
      </w:r>
      <w:r w:rsidRPr="00DB10A9">
        <w:rPr>
          <w:i/>
          <w:noProof/>
        </w:rPr>
        <w:t>EMBO J</w:t>
      </w:r>
      <w:r>
        <w:rPr>
          <w:noProof/>
        </w:rPr>
        <w:t xml:space="preserve"> </w:t>
      </w:r>
      <w:r w:rsidRPr="00DB10A9">
        <w:rPr>
          <w:b/>
          <w:noProof/>
        </w:rPr>
        <w:t>24</w:t>
      </w:r>
      <w:r>
        <w:rPr>
          <w:noProof/>
        </w:rPr>
        <w:t>, 63-72, doi:7600493 [pii]</w:t>
      </w:r>
    </w:p>
    <w:p w14:paraId="41D76EDB" w14:textId="77777777" w:rsidR="00DB10A9" w:rsidRDefault="00DB10A9" w:rsidP="00DB10A9">
      <w:pPr>
        <w:ind w:left="720"/>
        <w:rPr>
          <w:noProof/>
        </w:rPr>
        <w:pPrChange w:id="260" w:author="Henrik Bringmann" w:date="2015-01-19T10:16:00Z">
          <w:pPr>
            <w:spacing w:after="120"/>
            <w:ind w:left="720"/>
          </w:pPr>
        </w:pPrChange>
      </w:pPr>
      <w:r>
        <w:rPr>
          <w:noProof/>
        </w:rPr>
        <w:t>10.1038/sj.emboj.7600493 (2005).</w:t>
      </w:r>
      <w:bookmarkEnd w:id="259"/>
    </w:p>
    <w:p w14:paraId="39A6564A" w14:textId="77777777" w:rsidR="00DB10A9" w:rsidRDefault="00DB10A9" w:rsidP="00DB10A9">
      <w:pPr>
        <w:ind w:left="720" w:hanging="720"/>
        <w:rPr>
          <w:noProof/>
        </w:rPr>
        <w:pPrChange w:id="261" w:author="Henrik Bringmann" w:date="2015-01-19T10:16:00Z">
          <w:pPr>
            <w:spacing w:after="120"/>
            <w:ind w:left="720" w:hanging="720"/>
          </w:pPr>
        </w:pPrChange>
      </w:pPr>
      <w:bookmarkStart w:id="262" w:name="_ENREF_19"/>
      <w:r>
        <w:rPr>
          <w:noProof/>
        </w:rPr>
        <w:t>19</w:t>
      </w:r>
      <w:r>
        <w:rPr>
          <w:noProof/>
        </w:rPr>
        <w:tab/>
        <w:t>Frokjaer-Jensen, C.</w:t>
      </w:r>
      <w:r w:rsidRPr="00DB10A9">
        <w:rPr>
          <w:i/>
          <w:noProof/>
        </w:rPr>
        <w:t xml:space="preserve"> et al.</w:t>
      </w:r>
      <w:r>
        <w:rPr>
          <w:noProof/>
        </w:rPr>
        <w:t xml:space="preserve"> Effects of voltage-gated calcium channel subunit genes on calcium influx in cultured C. elegans mechanosensory neurons. </w:t>
      </w:r>
      <w:r w:rsidRPr="00DB10A9">
        <w:rPr>
          <w:i/>
          <w:noProof/>
        </w:rPr>
        <w:t>J Neurobiol</w:t>
      </w:r>
      <w:r>
        <w:rPr>
          <w:noProof/>
        </w:rPr>
        <w:t xml:space="preserve"> </w:t>
      </w:r>
      <w:r w:rsidRPr="00DB10A9">
        <w:rPr>
          <w:b/>
          <w:noProof/>
        </w:rPr>
        <w:t>66</w:t>
      </w:r>
      <w:r>
        <w:rPr>
          <w:noProof/>
        </w:rPr>
        <w:t>, 1125-1139, doi:10.1002/neu.20261 (2006).</w:t>
      </w:r>
      <w:bookmarkEnd w:id="262"/>
    </w:p>
    <w:p w14:paraId="59476DDE" w14:textId="77777777" w:rsidR="00DB10A9" w:rsidRDefault="00DB10A9" w:rsidP="00DB10A9">
      <w:pPr>
        <w:ind w:left="720" w:hanging="720"/>
        <w:rPr>
          <w:noProof/>
        </w:rPr>
        <w:pPrChange w:id="263" w:author="Henrik Bringmann" w:date="2015-01-19T10:16:00Z">
          <w:pPr>
            <w:spacing w:after="120"/>
            <w:ind w:left="720" w:hanging="720"/>
          </w:pPr>
        </w:pPrChange>
      </w:pPr>
      <w:bookmarkStart w:id="264" w:name="_ENREF_20"/>
      <w:r>
        <w:rPr>
          <w:noProof/>
        </w:rPr>
        <w:t>20</w:t>
      </w:r>
      <w:r>
        <w:rPr>
          <w:noProof/>
        </w:rPr>
        <w:tab/>
        <w:t xml:space="preserve">Kerr, R. A. Imaging the activity of neurons and muscles. </w:t>
      </w:r>
      <w:r w:rsidRPr="00DB10A9">
        <w:rPr>
          <w:i/>
          <w:noProof/>
        </w:rPr>
        <w:t>WormBook</w:t>
      </w:r>
      <w:r>
        <w:rPr>
          <w:noProof/>
        </w:rPr>
        <w:t>, 1-13, doi:10.1895/wormbook.1.113.1 (2006).</w:t>
      </w:r>
      <w:bookmarkEnd w:id="264"/>
    </w:p>
    <w:p w14:paraId="7AC8293E" w14:textId="77777777" w:rsidR="00DB10A9" w:rsidRDefault="00DB10A9" w:rsidP="00DB10A9">
      <w:pPr>
        <w:ind w:left="720" w:hanging="720"/>
        <w:rPr>
          <w:noProof/>
        </w:rPr>
        <w:pPrChange w:id="265" w:author="Henrik Bringmann" w:date="2015-01-19T10:16:00Z">
          <w:pPr>
            <w:spacing w:after="120"/>
            <w:ind w:left="720" w:hanging="720"/>
          </w:pPr>
        </w:pPrChange>
      </w:pPr>
      <w:bookmarkStart w:id="266" w:name="_ENREF_21"/>
      <w:r>
        <w:rPr>
          <w:noProof/>
        </w:rPr>
        <w:t>21</w:t>
      </w:r>
      <w:r>
        <w:rPr>
          <w:noProof/>
        </w:rPr>
        <w:tab/>
        <w:t xml:space="preserve">Miyawaki, A., Griesbeck, O., Heim, R. &amp; Tsien, R. Y. Dynamic and quantitative Ca2+ measurements using improved cameleons. </w:t>
      </w:r>
      <w:r w:rsidRPr="00DB10A9">
        <w:rPr>
          <w:i/>
          <w:noProof/>
        </w:rPr>
        <w:t>Proc Natl Acad Sci U S A</w:t>
      </w:r>
      <w:r>
        <w:rPr>
          <w:noProof/>
        </w:rPr>
        <w:t xml:space="preserve"> </w:t>
      </w:r>
      <w:r w:rsidRPr="00DB10A9">
        <w:rPr>
          <w:b/>
          <w:noProof/>
        </w:rPr>
        <w:t>96</w:t>
      </w:r>
      <w:r>
        <w:rPr>
          <w:noProof/>
        </w:rPr>
        <w:t>, 2135-2140</w:t>
      </w:r>
      <w:ins w:id="267" w:author="Henrik Bringmann" w:date="2015-01-19T10:16:00Z">
        <w:r>
          <w:rPr>
            <w:noProof/>
          </w:rPr>
          <w:t>, doi:10.1073/pnas.96.5.2135</w:t>
        </w:r>
      </w:ins>
      <w:r>
        <w:rPr>
          <w:noProof/>
        </w:rPr>
        <w:t xml:space="preserve"> (1999).</w:t>
      </w:r>
      <w:bookmarkEnd w:id="266"/>
    </w:p>
    <w:p w14:paraId="1AE3D481" w14:textId="77777777" w:rsidR="00DB10A9" w:rsidRDefault="00DB10A9" w:rsidP="00DB10A9">
      <w:pPr>
        <w:ind w:left="720" w:hanging="720"/>
        <w:rPr>
          <w:noProof/>
        </w:rPr>
        <w:pPrChange w:id="268" w:author="Henrik Bringmann" w:date="2015-01-19T10:16:00Z">
          <w:pPr>
            <w:spacing w:after="120"/>
            <w:ind w:left="720" w:hanging="720"/>
          </w:pPr>
        </w:pPrChange>
      </w:pPr>
      <w:bookmarkStart w:id="269" w:name="_ENREF_22"/>
      <w:r>
        <w:rPr>
          <w:noProof/>
        </w:rPr>
        <w:t>22</w:t>
      </w:r>
      <w:r>
        <w:rPr>
          <w:noProof/>
        </w:rPr>
        <w:tab/>
        <w:t xml:space="preserve">Nakai, J., Ohkura, M. &amp; Imoto, K. A high signal-to-noise Ca(2+) probe composed of a single green fluorescent protein. </w:t>
      </w:r>
      <w:r w:rsidRPr="00DB10A9">
        <w:rPr>
          <w:i/>
          <w:noProof/>
        </w:rPr>
        <w:t>Nature biotechnology</w:t>
      </w:r>
      <w:r>
        <w:rPr>
          <w:noProof/>
        </w:rPr>
        <w:t xml:space="preserve"> </w:t>
      </w:r>
      <w:r w:rsidRPr="00DB10A9">
        <w:rPr>
          <w:b/>
          <w:noProof/>
        </w:rPr>
        <w:t>19</w:t>
      </w:r>
      <w:r>
        <w:rPr>
          <w:noProof/>
        </w:rPr>
        <w:t>, 137-141, doi:10.1038/84397 (2001).</w:t>
      </w:r>
      <w:bookmarkEnd w:id="269"/>
    </w:p>
    <w:p w14:paraId="4244098E" w14:textId="77777777" w:rsidR="00DB10A9" w:rsidRDefault="00DB10A9" w:rsidP="00DB10A9">
      <w:pPr>
        <w:ind w:left="720" w:hanging="720"/>
        <w:rPr>
          <w:noProof/>
        </w:rPr>
        <w:pPrChange w:id="270" w:author="Henrik Bringmann" w:date="2015-01-19T10:16:00Z">
          <w:pPr>
            <w:spacing w:after="120"/>
            <w:ind w:left="720" w:hanging="720"/>
          </w:pPr>
        </w:pPrChange>
      </w:pPr>
      <w:bookmarkStart w:id="271" w:name="_ENREF_23"/>
      <w:r>
        <w:rPr>
          <w:noProof/>
        </w:rPr>
        <w:t>23</w:t>
      </w:r>
      <w:r>
        <w:rPr>
          <w:noProof/>
        </w:rPr>
        <w:tab/>
        <w:t>Akerboom, J.</w:t>
      </w:r>
      <w:r w:rsidRPr="00DB10A9">
        <w:rPr>
          <w:i/>
          <w:noProof/>
        </w:rPr>
        <w:t xml:space="preserve"> et al.</w:t>
      </w:r>
      <w:r>
        <w:rPr>
          <w:noProof/>
        </w:rPr>
        <w:t xml:space="preserve"> Genetically encoded calcium indicators for multi-color neural activity imaging and combination with optogenetics. </w:t>
      </w:r>
      <w:r w:rsidRPr="00DB10A9">
        <w:rPr>
          <w:i/>
          <w:noProof/>
        </w:rPr>
        <w:t>Frontiers in molecular neuroscience</w:t>
      </w:r>
      <w:r>
        <w:rPr>
          <w:noProof/>
        </w:rPr>
        <w:t xml:space="preserve"> </w:t>
      </w:r>
      <w:r w:rsidRPr="00DB10A9">
        <w:rPr>
          <w:b/>
          <w:noProof/>
        </w:rPr>
        <w:t>6</w:t>
      </w:r>
      <w:r>
        <w:rPr>
          <w:noProof/>
        </w:rPr>
        <w:t>, 2, doi:10.3389/fnmol.2013.00002 (2013).</w:t>
      </w:r>
      <w:bookmarkEnd w:id="271"/>
    </w:p>
    <w:p w14:paraId="6096D334" w14:textId="77777777" w:rsidR="00DB10A9" w:rsidRDefault="00DB10A9" w:rsidP="00DB10A9">
      <w:pPr>
        <w:ind w:left="720" w:hanging="720"/>
        <w:rPr>
          <w:noProof/>
        </w:rPr>
        <w:pPrChange w:id="272" w:author="Henrik Bringmann" w:date="2015-01-19T10:16:00Z">
          <w:pPr>
            <w:spacing w:after="120"/>
            <w:ind w:left="720" w:hanging="720"/>
          </w:pPr>
        </w:pPrChange>
      </w:pPr>
      <w:bookmarkStart w:id="273" w:name="_ENREF_24"/>
      <w:r>
        <w:rPr>
          <w:noProof/>
        </w:rPr>
        <w:t>24</w:t>
      </w:r>
      <w:r>
        <w:rPr>
          <w:noProof/>
        </w:rPr>
        <w:tab/>
        <w:t>Tian, L.</w:t>
      </w:r>
      <w:r w:rsidRPr="00DB10A9">
        <w:rPr>
          <w:i/>
          <w:noProof/>
        </w:rPr>
        <w:t xml:space="preserve"> et al.</w:t>
      </w:r>
      <w:r>
        <w:rPr>
          <w:noProof/>
        </w:rPr>
        <w:t xml:space="preserve"> Imaging neural activity in worms, flies and mice with improved GCaMP calcium indicators. </w:t>
      </w:r>
      <w:r w:rsidRPr="00DB10A9">
        <w:rPr>
          <w:i/>
          <w:noProof/>
        </w:rPr>
        <w:t>Nat Methods</w:t>
      </w:r>
      <w:r>
        <w:rPr>
          <w:noProof/>
        </w:rPr>
        <w:t xml:space="preserve"> </w:t>
      </w:r>
      <w:r w:rsidRPr="00DB10A9">
        <w:rPr>
          <w:b/>
          <w:noProof/>
        </w:rPr>
        <w:t>6</w:t>
      </w:r>
      <w:r>
        <w:rPr>
          <w:noProof/>
        </w:rPr>
        <w:t>, 875-881, doi:nmeth.1398 [pii]</w:t>
      </w:r>
    </w:p>
    <w:p w14:paraId="224F612C" w14:textId="77777777" w:rsidR="00DB10A9" w:rsidRDefault="00DB10A9" w:rsidP="00DB10A9">
      <w:pPr>
        <w:ind w:left="720"/>
        <w:rPr>
          <w:noProof/>
        </w:rPr>
        <w:pPrChange w:id="274" w:author="Henrik Bringmann" w:date="2015-01-19T10:16:00Z">
          <w:pPr>
            <w:spacing w:after="120"/>
            <w:ind w:left="720"/>
          </w:pPr>
        </w:pPrChange>
      </w:pPr>
      <w:r>
        <w:rPr>
          <w:noProof/>
        </w:rPr>
        <w:t>10.1038/nmeth.1398 (2009).</w:t>
      </w:r>
      <w:bookmarkEnd w:id="273"/>
    </w:p>
    <w:p w14:paraId="38D1016D" w14:textId="77777777" w:rsidR="00DB10A9" w:rsidRDefault="00DB10A9" w:rsidP="00DB10A9">
      <w:pPr>
        <w:ind w:left="720" w:hanging="720"/>
        <w:rPr>
          <w:noProof/>
        </w:rPr>
        <w:pPrChange w:id="275" w:author="Henrik Bringmann" w:date="2015-01-19T10:16:00Z">
          <w:pPr>
            <w:spacing w:after="120"/>
            <w:ind w:left="720" w:hanging="720"/>
          </w:pPr>
        </w:pPrChange>
      </w:pPr>
      <w:bookmarkStart w:id="276" w:name="_ENREF_25"/>
      <w:r>
        <w:rPr>
          <w:noProof/>
        </w:rPr>
        <w:t>25</w:t>
      </w:r>
      <w:r>
        <w:rPr>
          <w:noProof/>
        </w:rPr>
        <w:tab/>
        <w:t>Edwards, S. L.</w:t>
      </w:r>
      <w:r w:rsidRPr="00DB10A9">
        <w:rPr>
          <w:i/>
          <w:noProof/>
        </w:rPr>
        <w:t xml:space="preserve"> et al.</w:t>
      </w:r>
      <w:r>
        <w:rPr>
          <w:noProof/>
        </w:rPr>
        <w:t xml:space="preserve"> A novel molecular solution for ultraviolet light detection in Caenorhabditis elegans. </w:t>
      </w:r>
      <w:r w:rsidRPr="00DB10A9">
        <w:rPr>
          <w:i/>
          <w:noProof/>
        </w:rPr>
        <w:t>PLoS biology</w:t>
      </w:r>
      <w:r>
        <w:rPr>
          <w:noProof/>
        </w:rPr>
        <w:t xml:space="preserve"> </w:t>
      </w:r>
      <w:r w:rsidRPr="00DB10A9">
        <w:rPr>
          <w:b/>
          <w:noProof/>
        </w:rPr>
        <w:t>6</w:t>
      </w:r>
      <w:r>
        <w:rPr>
          <w:noProof/>
        </w:rPr>
        <w:t>, e198, doi:10.1371/journal.pbio.0060198 (2008).</w:t>
      </w:r>
      <w:bookmarkEnd w:id="276"/>
    </w:p>
    <w:p w14:paraId="21787655" w14:textId="77777777" w:rsidR="00DB10A9" w:rsidRDefault="00DB10A9" w:rsidP="00DB10A9">
      <w:pPr>
        <w:ind w:left="720" w:hanging="720"/>
        <w:rPr>
          <w:noProof/>
        </w:rPr>
        <w:pPrChange w:id="277" w:author="Henrik Bringmann" w:date="2015-01-19T10:16:00Z">
          <w:pPr>
            <w:spacing w:after="120"/>
            <w:ind w:left="720" w:hanging="720"/>
          </w:pPr>
        </w:pPrChange>
      </w:pPr>
      <w:bookmarkStart w:id="278" w:name="_ENREF_26"/>
      <w:r>
        <w:rPr>
          <w:noProof/>
        </w:rPr>
        <w:t>26</w:t>
      </w:r>
      <w:r>
        <w:rPr>
          <w:noProof/>
        </w:rPr>
        <w:tab/>
        <w:t xml:space="preserve">Ward, A., Liu, J., Feng, Z. &amp; Xu, X. Z. Light-sensitive neurons and channels mediate phototaxis in C. elegans. </w:t>
      </w:r>
      <w:r w:rsidRPr="00DB10A9">
        <w:rPr>
          <w:i/>
          <w:noProof/>
        </w:rPr>
        <w:t>Nat Neurosci</w:t>
      </w:r>
      <w:r>
        <w:rPr>
          <w:noProof/>
        </w:rPr>
        <w:t xml:space="preserve"> </w:t>
      </w:r>
      <w:r w:rsidRPr="00DB10A9">
        <w:rPr>
          <w:b/>
          <w:noProof/>
        </w:rPr>
        <w:t>11</w:t>
      </w:r>
      <w:r>
        <w:rPr>
          <w:noProof/>
        </w:rPr>
        <w:t>, 916-922, doi:10.1038/nn.2155 (2008).</w:t>
      </w:r>
      <w:bookmarkEnd w:id="278"/>
    </w:p>
    <w:p w14:paraId="6D8A2455" w14:textId="77777777" w:rsidR="00DB10A9" w:rsidRDefault="00436628" w:rsidP="00DB10A9">
      <w:pPr>
        <w:ind w:left="720" w:hanging="720"/>
        <w:rPr>
          <w:noProof/>
        </w:rPr>
        <w:pPrChange w:id="279" w:author="Henrik Bringmann" w:date="2015-01-19T10:16:00Z">
          <w:pPr>
            <w:spacing w:after="120"/>
            <w:ind w:left="720" w:hanging="720"/>
          </w:pPr>
        </w:pPrChange>
      </w:pPr>
      <w:bookmarkStart w:id="280" w:name="_ENREF_27"/>
      <w:del w:id="281" w:author="Henrik Bringmann" w:date="2015-01-19T10:16:00Z">
        <w:r>
          <w:rPr>
            <w:noProof/>
          </w:rPr>
          <w:delText>27</w:delText>
        </w:r>
      </w:del>
      <w:ins w:id="282" w:author="Henrik Bringmann" w:date="2015-01-19T10:16:00Z">
        <w:r w:rsidR="00DB10A9">
          <w:rPr>
            <w:noProof/>
          </w:rPr>
          <w:t>27</w:t>
        </w:r>
      </w:ins>
      <w:moveFromRangeStart w:id="283" w:author="Henrik Bringmann" w:date="2015-01-19T10:16:00Z" w:name="move283281917"/>
      <w:moveFrom w:id="284" w:author="Henrik Bringmann" w:date="2015-01-19T10:16:00Z">
        <w:r w:rsidR="00DB10A9">
          <w:rPr>
            <w:noProof/>
          </w:rPr>
          <w:tab/>
          <w:t xml:space="preserve">Cassada, R. C. &amp; Russell, R. L. The dauerlarva, a post-embryonic developmental variant of the nematode Caenorhabditis elegans. </w:t>
        </w:r>
        <w:r w:rsidR="00DB10A9" w:rsidRPr="00DB10A9">
          <w:rPr>
            <w:i/>
            <w:noProof/>
          </w:rPr>
          <w:t>Dev Biol</w:t>
        </w:r>
        <w:r w:rsidR="00DB10A9">
          <w:rPr>
            <w:noProof/>
          </w:rPr>
          <w:t xml:space="preserve"> </w:t>
        </w:r>
        <w:r w:rsidR="00DB10A9" w:rsidRPr="00DB10A9">
          <w:rPr>
            <w:b/>
            <w:noProof/>
          </w:rPr>
          <w:t>46</w:t>
        </w:r>
        <w:r w:rsidR="00DB10A9">
          <w:rPr>
            <w:noProof/>
          </w:rPr>
          <w:t>, 326-342, doi:0012-1606(75)90109-8 [pii] (1975).</w:t>
        </w:r>
      </w:moveFrom>
    </w:p>
    <w:moveFromRangeEnd w:id="283"/>
    <w:p w14:paraId="6B7DC3A3" w14:textId="67A0AFE3" w:rsidR="00DB10A9" w:rsidRDefault="00436628" w:rsidP="00DB10A9">
      <w:pPr>
        <w:ind w:left="720" w:hanging="720"/>
        <w:rPr>
          <w:noProof/>
        </w:rPr>
        <w:pPrChange w:id="285" w:author="Henrik Bringmann" w:date="2015-01-19T10:16:00Z">
          <w:pPr>
            <w:spacing w:after="120"/>
            <w:ind w:left="720" w:hanging="720"/>
          </w:pPr>
        </w:pPrChange>
      </w:pPr>
      <w:del w:id="286" w:author="Henrik Bringmann" w:date="2015-01-19T10:16:00Z">
        <w:r>
          <w:rPr>
            <w:noProof/>
          </w:rPr>
          <w:delText>28</w:delText>
        </w:r>
      </w:del>
      <w:r w:rsidR="00DB10A9">
        <w:rPr>
          <w:noProof/>
        </w:rPr>
        <w:tab/>
        <w:t xml:space="preserve">Turek, M., Lewandrowski, I. &amp; Bringmann, H. An AP2 transcription factor is required for a sleep-active neuron to induce sleep-like quiescence in C. elegans. </w:t>
      </w:r>
      <w:r w:rsidR="00DB10A9" w:rsidRPr="00DB10A9">
        <w:rPr>
          <w:i/>
          <w:noProof/>
        </w:rPr>
        <w:t>Curr Biol</w:t>
      </w:r>
      <w:r w:rsidR="00DB10A9">
        <w:rPr>
          <w:noProof/>
        </w:rPr>
        <w:t xml:space="preserve"> </w:t>
      </w:r>
      <w:r w:rsidR="00DB10A9" w:rsidRPr="00DB10A9">
        <w:rPr>
          <w:b/>
          <w:noProof/>
        </w:rPr>
        <w:t>23</w:t>
      </w:r>
      <w:r w:rsidR="00DB10A9">
        <w:rPr>
          <w:noProof/>
        </w:rPr>
        <w:t>, 2215-2223, doi:10.1016/j.cub.2013.09.028 (2013).</w:t>
      </w:r>
      <w:bookmarkEnd w:id="280"/>
    </w:p>
    <w:p w14:paraId="30F83426" w14:textId="0146F9CD" w:rsidR="00DB10A9" w:rsidRDefault="00436628" w:rsidP="00DB10A9">
      <w:pPr>
        <w:ind w:left="720" w:hanging="720"/>
        <w:rPr>
          <w:ins w:id="287" w:author="Henrik Bringmann" w:date="2015-01-19T10:16:00Z"/>
          <w:noProof/>
        </w:rPr>
      </w:pPr>
      <w:bookmarkStart w:id="288" w:name="_ENREF_28"/>
      <w:del w:id="289" w:author="Henrik Bringmann" w:date="2015-01-19T10:16:00Z">
        <w:r>
          <w:rPr>
            <w:noProof/>
          </w:rPr>
          <w:delText>29</w:delText>
        </w:r>
        <w:r>
          <w:rPr>
            <w:noProof/>
          </w:rPr>
          <w:tab/>
          <w:delText>Schwarz, A. &amp; Bringmann, H. Reduced Sleep-Like</w:delText>
        </w:r>
      </w:del>
      <w:ins w:id="290" w:author="Henrik Bringmann" w:date="2015-01-19T10:16:00Z">
        <w:r w:rsidR="00DB10A9">
          <w:rPr>
            <w:noProof/>
          </w:rPr>
          <w:t>28</w:t>
        </w:r>
        <w:r w:rsidR="00DB10A9">
          <w:rPr>
            <w:noProof/>
          </w:rPr>
          <w:tab/>
          <w:t>Singh, K.</w:t>
        </w:r>
        <w:r w:rsidR="00DB10A9" w:rsidRPr="00DB10A9">
          <w:rPr>
            <w:i/>
            <w:noProof/>
          </w:rPr>
          <w:t xml:space="preserve"> et al.</w:t>
        </w:r>
        <w:r w:rsidR="00DB10A9">
          <w:rPr>
            <w:noProof/>
          </w:rPr>
          <w:t xml:space="preserve"> C. elegans Notch Signaling Regulates Adult Chemosensory Response and Larval Molting</w:t>
        </w:r>
      </w:ins>
      <w:r w:rsidR="00DB10A9">
        <w:rPr>
          <w:noProof/>
        </w:rPr>
        <w:t xml:space="preserve"> Quiescence</w:t>
      </w:r>
      <w:del w:id="291" w:author="Henrik Bringmann" w:date="2015-01-19T10:16:00Z">
        <w:r>
          <w:rPr>
            <w:noProof/>
          </w:rPr>
          <w:delText xml:space="preserve"> in Both Hyperactive and Hypoactive Mutants of the Galphaq Gene egl-30 during lethargus in</w:delText>
        </w:r>
      </w:del>
      <w:ins w:id="292" w:author="Henrik Bringmann" w:date="2015-01-19T10:16:00Z">
        <w:r w:rsidR="00DB10A9">
          <w:rPr>
            <w:noProof/>
          </w:rPr>
          <w:t xml:space="preserve">. </w:t>
        </w:r>
        <w:r w:rsidR="00DB10A9" w:rsidRPr="00DB10A9">
          <w:rPr>
            <w:i/>
            <w:noProof/>
          </w:rPr>
          <w:t>Curr Biol</w:t>
        </w:r>
        <w:r w:rsidR="00DB10A9">
          <w:rPr>
            <w:noProof/>
          </w:rPr>
          <w:t xml:space="preserve"> </w:t>
        </w:r>
        <w:r w:rsidR="00DB10A9" w:rsidRPr="00DB10A9">
          <w:rPr>
            <w:b/>
            <w:noProof/>
          </w:rPr>
          <w:t>21</w:t>
        </w:r>
        <w:r w:rsidR="00DB10A9">
          <w:rPr>
            <w:noProof/>
          </w:rPr>
          <w:t>, 825-834, doi:</w:t>
        </w:r>
        <w:r w:rsidR="00DB10A9" w:rsidRPr="00DB10A9">
          <w:rPr>
            <w:noProof/>
            <w:u w:val="single"/>
          </w:rPr>
          <w:t>S0960-9822(11)00426-X [pii]</w:t>
        </w:r>
      </w:ins>
    </w:p>
    <w:p w14:paraId="2CA0F772" w14:textId="77777777" w:rsidR="00DB10A9" w:rsidRDefault="00DB10A9" w:rsidP="00DB10A9">
      <w:pPr>
        <w:ind w:left="720"/>
        <w:rPr>
          <w:ins w:id="293" w:author="Henrik Bringmann" w:date="2015-01-19T10:16:00Z"/>
          <w:noProof/>
        </w:rPr>
      </w:pPr>
      <w:ins w:id="294" w:author="Henrik Bringmann" w:date="2015-01-19T10:16:00Z">
        <w:r w:rsidRPr="00DB10A9">
          <w:rPr>
            <w:noProof/>
            <w:u w:val="single"/>
          </w:rPr>
          <w:t>10.1016/j.cub.2011.04.010</w:t>
        </w:r>
        <w:r>
          <w:rPr>
            <w:noProof/>
          </w:rPr>
          <w:t xml:space="preserve"> (2011).</w:t>
        </w:r>
        <w:bookmarkEnd w:id="288"/>
      </w:ins>
    </w:p>
    <w:p w14:paraId="0DF42AE5" w14:textId="1AE9EF30" w:rsidR="00DB10A9" w:rsidRDefault="00DB10A9" w:rsidP="00DB10A9">
      <w:pPr>
        <w:ind w:left="720" w:hanging="720"/>
        <w:rPr>
          <w:ins w:id="295" w:author="Henrik Bringmann" w:date="2015-01-19T10:16:00Z"/>
          <w:noProof/>
        </w:rPr>
      </w:pPr>
      <w:bookmarkStart w:id="296" w:name="_ENREF_29"/>
      <w:ins w:id="297" w:author="Henrik Bringmann" w:date="2015-01-19T10:16:00Z">
        <w:r>
          <w:rPr>
            <w:noProof/>
          </w:rPr>
          <w:t>29</w:t>
        </w:r>
        <w:r>
          <w:rPr>
            <w:noProof/>
          </w:rPr>
          <w:tab/>
          <w:t>Raizen, D. M.</w:t>
        </w:r>
        <w:r w:rsidRPr="00DB10A9">
          <w:rPr>
            <w:i/>
            <w:noProof/>
          </w:rPr>
          <w:t xml:space="preserve"> et al.</w:t>
        </w:r>
        <w:r>
          <w:rPr>
            <w:noProof/>
          </w:rPr>
          <w:t xml:space="preserve"> Lethargus is a</w:t>
        </w:r>
      </w:ins>
      <w:r>
        <w:rPr>
          <w:noProof/>
        </w:rPr>
        <w:t xml:space="preserve"> Caenorhabditis elegans</w:t>
      </w:r>
      <w:del w:id="298" w:author="Henrik Bringmann" w:date="2015-01-19T10:16:00Z">
        <w:r w:rsidR="00436628">
          <w:rPr>
            <w:noProof/>
          </w:rPr>
          <w:delText xml:space="preserve">. </w:delText>
        </w:r>
        <w:r w:rsidR="00436628" w:rsidRPr="00436628">
          <w:rPr>
            <w:i/>
            <w:noProof/>
          </w:rPr>
          <w:delText>PLoS One</w:delText>
        </w:r>
        <w:r w:rsidR="00436628">
          <w:rPr>
            <w:noProof/>
          </w:rPr>
          <w:delText xml:space="preserve"> </w:delText>
        </w:r>
        <w:r w:rsidR="00436628" w:rsidRPr="00436628">
          <w:rPr>
            <w:b/>
            <w:noProof/>
          </w:rPr>
          <w:delText>8</w:delText>
        </w:r>
        <w:r w:rsidR="00436628">
          <w:rPr>
            <w:noProof/>
          </w:rPr>
          <w:delText>, e75853</w:delText>
        </w:r>
      </w:del>
      <w:ins w:id="299" w:author="Henrik Bringmann" w:date="2015-01-19T10:16:00Z">
        <w:r>
          <w:rPr>
            <w:noProof/>
          </w:rPr>
          <w:t xml:space="preserve"> sleep-like state. </w:t>
        </w:r>
        <w:r w:rsidRPr="00DB10A9">
          <w:rPr>
            <w:i/>
            <w:noProof/>
          </w:rPr>
          <w:t>Nature</w:t>
        </w:r>
        <w:r>
          <w:rPr>
            <w:noProof/>
          </w:rPr>
          <w:t xml:space="preserve"> </w:t>
        </w:r>
        <w:r w:rsidRPr="00DB10A9">
          <w:rPr>
            <w:b/>
            <w:noProof/>
          </w:rPr>
          <w:t>451</w:t>
        </w:r>
        <w:r>
          <w:rPr>
            <w:noProof/>
          </w:rPr>
          <w:t>, 569-572, doi:nature06535 [pii]</w:t>
        </w:r>
      </w:ins>
    </w:p>
    <w:p w14:paraId="05054EBA" w14:textId="77777777" w:rsidR="00DB10A9" w:rsidRDefault="00DB10A9" w:rsidP="00DB10A9">
      <w:pPr>
        <w:ind w:left="720"/>
        <w:rPr>
          <w:ins w:id="300" w:author="Henrik Bringmann" w:date="2015-01-19T10:16:00Z"/>
          <w:noProof/>
        </w:rPr>
      </w:pPr>
      <w:ins w:id="301" w:author="Henrik Bringmann" w:date="2015-01-19T10:16:00Z">
        <w:r>
          <w:rPr>
            <w:noProof/>
          </w:rPr>
          <w:t>10.1038/nature06535 (2008).</w:t>
        </w:r>
        <w:bookmarkEnd w:id="296"/>
      </w:ins>
    </w:p>
    <w:p w14:paraId="3CD6ADCB" w14:textId="77777777" w:rsidR="00DB10A9" w:rsidRDefault="00DB10A9" w:rsidP="00DB10A9">
      <w:pPr>
        <w:ind w:left="720" w:hanging="720"/>
        <w:rPr>
          <w:noProof/>
        </w:rPr>
        <w:pPrChange w:id="302" w:author="Henrik Bringmann" w:date="2015-01-19T10:16:00Z">
          <w:pPr>
            <w:spacing w:after="120"/>
            <w:ind w:left="720" w:hanging="720"/>
          </w:pPr>
        </w:pPrChange>
      </w:pPr>
      <w:bookmarkStart w:id="303" w:name="_ENREF_30"/>
      <w:ins w:id="304" w:author="Henrik Bringmann" w:date="2015-01-19T10:16:00Z">
        <w:r>
          <w:rPr>
            <w:noProof/>
          </w:rPr>
          <w:t>30</w:t>
        </w:r>
        <w:r>
          <w:rPr>
            <w:noProof/>
          </w:rPr>
          <w:tab/>
          <w:t>Iwanir, S.</w:t>
        </w:r>
        <w:r w:rsidRPr="00DB10A9">
          <w:rPr>
            <w:i/>
            <w:noProof/>
          </w:rPr>
          <w:t xml:space="preserve"> et al.</w:t>
        </w:r>
        <w:r>
          <w:rPr>
            <w:noProof/>
          </w:rPr>
          <w:t xml:space="preserve"> The microarchitecture of C. elegans behavior during lethargus: homeostatic bout dynamics, a typical body posture, and regulation by a central neuron. </w:t>
        </w:r>
        <w:r w:rsidRPr="00DB10A9">
          <w:rPr>
            <w:i/>
            <w:noProof/>
          </w:rPr>
          <w:t>sleep</w:t>
        </w:r>
        <w:r>
          <w:rPr>
            <w:noProof/>
          </w:rPr>
          <w:t xml:space="preserve"> </w:t>
        </w:r>
        <w:r w:rsidRPr="00DB10A9">
          <w:rPr>
            <w:b/>
            <w:noProof/>
          </w:rPr>
          <w:t>36</w:t>
        </w:r>
        <w:r>
          <w:rPr>
            <w:noProof/>
          </w:rPr>
          <w:t>, 385-395, doi:10.5665/sleep.2456</w:t>
        </w:r>
      </w:ins>
      <w:r>
        <w:rPr>
          <w:noProof/>
        </w:rPr>
        <w:t xml:space="preserve"> (2013).</w:t>
      </w:r>
      <w:bookmarkEnd w:id="303"/>
    </w:p>
    <w:p w14:paraId="789C6E18" w14:textId="77777777" w:rsidR="00DB10A9" w:rsidRDefault="00DB10A9" w:rsidP="00DB10A9">
      <w:pPr>
        <w:ind w:left="720" w:hanging="720"/>
        <w:rPr>
          <w:ins w:id="305" w:author="Henrik Bringmann" w:date="2015-01-19T10:16:00Z"/>
          <w:noProof/>
        </w:rPr>
      </w:pPr>
      <w:bookmarkStart w:id="306" w:name="_ENREF_31"/>
      <w:ins w:id="307" w:author="Henrik Bringmann" w:date="2015-01-19T10:16:00Z">
        <w:r>
          <w:rPr>
            <w:noProof/>
          </w:rPr>
          <w:t>31</w:t>
        </w:r>
        <w:r>
          <w:rPr>
            <w:noProof/>
          </w:rPr>
          <w:tab/>
          <w:t xml:space="preserve">Nagy, S., Raizen, D. M. &amp; Biron, D. Measurements of behavioral quiescence in Caenorhabditis elegans. </w:t>
        </w:r>
        <w:r w:rsidRPr="00DB10A9">
          <w:rPr>
            <w:i/>
            <w:noProof/>
          </w:rPr>
          <w:t>Methods</w:t>
        </w:r>
        <w:r>
          <w:rPr>
            <w:noProof/>
          </w:rPr>
          <w:t>, doi:10.1016/j.ymeth.2014.03.009 (2014).</w:t>
        </w:r>
        <w:bookmarkEnd w:id="306"/>
      </w:ins>
    </w:p>
    <w:p w14:paraId="25EA26D9" w14:textId="77777777" w:rsidR="00DB10A9" w:rsidRDefault="00DB10A9" w:rsidP="00DB10A9">
      <w:pPr>
        <w:ind w:left="720" w:hanging="720"/>
        <w:rPr>
          <w:ins w:id="308" w:author="Henrik Bringmann" w:date="2015-01-19T10:16:00Z"/>
          <w:noProof/>
        </w:rPr>
      </w:pPr>
      <w:bookmarkStart w:id="309" w:name="_ENREF_32"/>
      <w:ins w:id="310" w:author="Henrik Bringmann" w:date="2015-01-19T10:16:00Z">
        <w:r>
          <w:rPr>
            <w:noProof/>
          </w:rPr>
          <w:t>32</w:t>
        </w:r>
        <w:r>
          <w:rPr>
            <w:noProof/>
          </w:rPr>
          <w:tab/>
          <w:t>Nagy, S.</w:t>
        </w:r>
        <w:r w:rsidRPr="00DB10A9">
          <w:rPr>
            <w:i/>
            <w:noProof/>
          </w:rPr>
          <w:t xml:space="preserve"> et al.</w:t>
        </w:r>
        <w:r>
          <w:rPr>
            <w:noProof/>
          </w:rPr>
          <w:t xml:space="preserve"> A longitudinal study of Caenorhabditis elegans larvae reveals a novel locomotion switch, regulated by Galphas signaling. </w:t>
        </w:r>
        <w:r w:rsidRPr="00DB10A9">
          <w:rPr>
            <w:i/>
            <w:noProof/>
          </w:rPr>
          <w:t>eLife</w:t>
        </w:r>
        <w:r>
          <w:rPr>
            <w:noProof/>
          </w:rPr>
          <w:t xml:space="preserve"> </w:t>
        </w:r>
        <w:r w:rsidRPr="00DB10A9">
          <w:rPr>
            <w:b/>
            <w:noProof/>
          </w:rPr>
          <w:t>2</w:t>
        </w:r>
        <w:r>
          <w:rPr>
            <w:noProof/>
          </w:rPr>
          <w:t>, e00782, doi:10.7554/eLife.00782 (2013).</w:t>
        </w:r>
        <w:bookmarkEnd w:id="309"/>
      </w:ins>
    </w:p>
    <w:p w14:paraId="3CB5345F" w14:textId="77777777" w:rsidR="00DB10A9" w:rsidRDefault="00DB10A9" w:rsidP="00DB10A9">
      <w:pPr>
        <w:ind w:left="720" w:hanging="720"/>
        <w:rPr>
          <w:noProof/>
        </w:rPr>
        <w:pPrChange w:id="311" w:author="Henrik Bringmann" w:date="2015-01-19T10:16:00Z">
          <w:pPr>
            <w:spacing w:after="120"/>
            <w:ind w:left="720" w:hanging="720"/>
          </w:pPr>
        </w:pPrChange>
      </w:pPr>
      <w:bookmarkStart w:id="312" w:name="_ENREF_33"/>
      <w:ins w:id="313" w:author="Henrik Bringmann" w:date="2015-01-19T10:16:00Z">
        <w:r>
          <w:rPr>
            <w:noProof/>
          </w:rPr>
          <w:lastRenderedPageBreak/>
          <w:t>33</w:t>
        </w:r>
      </w:ins>
      <w:moveToRangeStart w:id="314" w:author="Henrik Bringmann" w:date="2015-01-19T10:16:00Z" w:name="move283281917"/>
      <w:moveTo w:id="315" w:author="Henrik Bringmann" w:date="2015-01-19T10:16:00Z">
        <w:r>
          <w:rPr>
            <w:noProof/>
          </w:rPr>
          <w:tab/>
          <w:t xml:space="preserve">Cassada, R. C. &amp; Russell, R. L. The dauerlarva, a post-embryonic developmental variant of the nematode Caenorhabditis elegans. </w:t>
        </w:r>
        <w:r w:rsidRPr="00DB10A9">
          <w:rPr>
            <w:i/>
            <w:noProof/>
          </w:rPr>
          <w:t>Dev Biol</w:t>
        </w:r>
        <w:r>
          <w:rPr>
            <w:noProof/>
          </w:rPr>
          <w:t xml:space="preserve"> </w:t>
        </w:r>
        <w:r w:rsidRPr="00DB10A9">
          <w:rPr>
            <w:b/>
            <w:noProof/>
          </w:rPr>
          <w:t>46</w:t>
        </w:r>
        <w:r>
          <w:rPr>
            <w:noProof/>
          </w:rPr>
          <w:t>, 326-342, doi:0012-1606(75)90109-8 [pii] (1975).</w:t>
        </w:r>
        <w:bookmarkEnd w:id="312"/>
      </w:moveTo>
    </w:p>
    <w:p w14:paraId="55223B05" w14:textId="77777777" w:rsidR="00436628" w:rsidRDefault="00436628" w:rsidP="00ED39C4">
      <w:pPr>
        <w:spacing w:after="120"/>
        <w:ind w:left="720" w:hanging="720"/>
        <w:rPr>
          <w:del w:id="316" w:author="Henrik Bringmann" w:date="2015-01-19T10:16:00Z"/>
          <w:noProof/>
        </w:rPr>
      </w:pPr>
      <w:bookmarkStart w:id="317" w:name="_ENREF_34"/>
      <w:moveToRangeEnd w:id="314"/>
      <w:del w:id="318" w:author="Henrik Bringmann" w:date="2015-01-19T10:16:00Z">
        <w:r>
          <w:rPr>
            <w:noProof/>
          </w:rPr>
          <w:delText>30</w:delText>
        </w:r>
        <w:r>
          <w:rPr>
            <w:noProof/>
          </w:rPr>
          <w:tab/>
          <w:delText>Schwarz, J., Spies, J.</w:delText>
        </w:r>
      </w:del>
      <w:moveFromRangeStart w:id="319" w:author="Henrik Bringmann" w:date="2015-01-19T10:16:00Z" w:name="move283281918"/>
      <w:moveFrom w:id="320" w:author="Henrik Bringmann" w:date="2015-01-19T10:16:00Z">
        <w:r w:rsidR="00DB10A9">
          <w:rPr>
            <w:noProof/>
          </w:rPr>
          <w:t xml:space="preserve"> &amp; Bringmann, H. Reduced muscle contraction and a relaxed posture during sleep-like Lethargus. </w:t>
        </w:r>
      </w:moveFrom>
      <w:moveFromRangeEnd w:id="319"/>
      <w:del w:id="321" w:author="Henrik Bringmann" w:date="2015-01-19T10:16:00Z">
        <w:r w:rsidRPr="00436628">
          <w:rPr>
            <w:i/>
            <w:noProof/>
          </w:rPr>
          <w:delText>Worm</w:delText>
        </w:r>
        <w:r>
          <w:rPr>
            <w:noProof/>
          </w:rPr>
          <w:delText xml:space="preserve"> </w:delText>
        </w:r>
        <w:r w:rsidRPr="00436628">
          <w:rPr>
            <w:b/>
            <w:noProof/>
          </w:rPr>
          <w:delText>1</w:delText>
        </w:r>
        <w:r>
          <w:rPr>
            <w:noProof/>
          </w:rPr>
          <w:delText>, 12-14 (2012).</w:delText>
        </w:r>
      </w:del>
    </w:p>
    <w:p w14:paraId="5DF734C2" w14:textId="1D3F106A" w:rsidR="00DB10A9" w:rsidRPr="00DB10A9" w:rsidRDefault="00436628" w:rsidP="00DB10A9">
      <w:pPr>
        <w:ind w:left="720" w:hanging="720"/>
        <w:rPr>
          <w:u w:val="single"/>
          <w:rPrChange w:id="322" w:author="Henrik Bringmann" w:date="2015-01-19T10:16:00Z">
            <w:rPr/>
          </w:rPrChange>
        </w:rPr>
        <w:pPrChange w:id="323" w:author="Henrik Bringmann" w:date="2015-01-19T10:16:00Z">
          <w:pPr>
            <w:spacing w:after="120"/>
            <w:ind w:left="720" w:hanging="720"/>
          </w:pPr>
        </w:pPrChange>
      </w:pPr>
      <w:del w:id="324" w:author="Henrik Bringmann" w:date="2015-01-19T10:16:00Z">
        <w:r>
          <w:rPr>
            <w:noProof/>
          </w:rPr>
          <w:delText>31</w:delText>
        </w:r>
      </w:del>
      <w:ins w:id="325" w:author="Henrik Bringmann" w:date="2015-01-19T10:16:00Z">
        <w:r w:rsidR="00DB10A9">
          <w:rPr>
            <w:noProof/>
          </w:rPr>
          <w:t>34</w:t>
        </w:r>
      </w:ins>
      <w:r w:rsidR="00DB10A9">
        <w:rPr>
          <w:noProof/>
        </w:rPr>
        <w:tab/>
        <w:t xml:space="preserve">Schwarz, J., Lewandrowski, I. &amp; Bringmann, H. Reduced activity of a sensory neuron during a sleep-like state in Caenorhabditis elegans. </w:t>
      </w:r>
      <w:r w:rsidR="00DB10A9" w:rsidRPr="00DB10A9">
        <w:rPr>
          <w:i/>
          <w:noProof/>
        </w:rPr>
        <w:t>Curr Biol</w:t>
      </w:r>
      <w:r w:rsidR="00DB10A9">
        <w:rPr>
          <w:noProof/>
        </w:rPr>
        <w:t xml:space="preserve"> </w:t>
      </w:r>
      <w:r w:rsidR="00DB10A9" w:rsidRPr="00DB10A9">
        <w:rPr>
          <w:b/>
          <w:noProof/>
        </w:rPr>
        <w:t>21</w:t>
      </w:r>
      <w:r w:rsidR="00DB10A9">
        <w:rPr>
          <w:noProof/>
        </w:rPr>
        <w:t>, R983-984, doi:</w:t>
      </w:r>
      <w:r w:rsidR="00DB10A9" w:rsidRPr="00DB10A9">
        <w:rPr>
          <w:noProof/>
          <w:u w:val="single"/>
        </w:rPr>
        <w:t>S0960-9822(11)01207-3 [pii]</w:t>
      </w:r>
    </w:p>
    <w:p w14:paraId="4895110D" w14:textId="77777777" w:rsidR="00DB10A9" w:rsidRDefault="00DB10A9" w:rsidP="00DB10A9">
      <w:pPr>
        <w:ind w:left="720"/>
        <w:rPr>
          <w:noProof/>
        </w:rPr>
        <w:pPrChange w:id="326" w:author="Henrik Bringmann" w:date="2015-01-19T10:16:00Z">
          <w:pPr>
            <w:spacing w:after="120"/>
            <w:ind w:left="720"/>
          </w:pPr>
        </w:pPrChange>
      </w:pPr>
      <w:r w:rsidRPr="00DB10A9">
        <w:rPr>
          <w:noProof/>
          <w:u w:val="single"/>
        </w:rPr>
        <w:t>10.1016/j.cub.2011.10.046</w:t>
      </w:r>
      <w:r>
        <w:rPr>
          <w:noProof/>
        </w:rPr>
        <w:t xml:space="preserve"> (2011).</w:t>
      </w:r>
      <w:bookmarkEnd w:id="317"/>
    </w:p>
    <w:p w14:paraId="47F6C7E9" w14:textId="77777777" w:rsidR="00DB10A9" w:rsidRDefault="00DB10A9" w:rsidP="00DB10A9">
      <w:pPr>
        <w:ind w:left="720" w:hanging="720"/>
        <w:rPr>
          <w:ins w:id="327" w:author="Henrik Bringmann" w:date="2015-01-19T10:16:00Z"/>
          <w:noProof/>
        </w:rPr>
      </w:pPr>
      <w:bookmarkStart w:id="328" w:name="_ENREF_35"/>
      <w:ins w:id="329" w:author="Henrik Bringmann" w:date="2015-01-19T10:16:00Z">
        <w:r>
          <w:rPr>
            <w:noProof/>
          </w:rPr>
          <w:t>35</w:t>
        </w:r>
        <w:r>
          <w:rPr>
            <w:noProof/>
          </w:rPr>
          <w:tab/>
          <w:t>Schwarz, J., Spies, J. P.</w:t>
        </w:r>
      </w:ins>
      <w:moveToRangeStart w:id="330" w:author="Henrik Bringmann" w:date="2015-01-19T10:16:00Z" w:name="move283281918"/>
      <w:moveTo w:id="331" w:author="Henrik Bringmann" w:date="2015-01-19T10:16:00Z">
        <w:r>
          <w:rPr>
            <w:noProof/>
          </w:rPr>
          <w:t xml:space="preserve"> &amp; Bringmann, H. Reduced muscle contraction and a relaxed posture during sleep-like Lethargus. </w:t>
        </w:r>
      </w:moveTo>
      <w:moveToRangeEnd w:id="330"/>
      <w:ins w:id="332" w:author="Henrik Bringmann" w:date="2015-01-19T10:16:00Z">
        <w:r w:rsidRPr="00DB10A9">
          <w:rPr>
            <w:i/>
            <w:noProof/>
          </w:rPr>
          <w:t>Worm</w:t>
        </w:r>
        <w:r>
          <w:rPr>
            <w:noProof/>
          </w:rPr>
          <w:t xml:space="preserve"> </w:t>
        </w:r>
        <w:r w:rsidRPr="00DB10A9">
          <w:rPr>
            <w:b/>
            <w:noProof/>
          </w:rPr>
          <w:t>1</w:t>
        </w:r>
        <w:r>
          <w:rPr>
            <w:noProof/>
          </w:rPr>
          <w:t>, 12-14, doi:10.4161/worm.19499 (2012).</w:t>
        </w:r>
        <w:bookmarkEnd w:id="328"/>
      </w:ins>
    </w:p>
    <w:p w14:paraId="2109390A" w14:textId="77777777" w:rsidR="00DB10A9" w:rsidRDefault="00DB10A9" w:rsidP="00DB10A9">
      <w:pPr>
        <w:ind w:left="720" w:hanging="720"/>
        <w:rPr>
          <w:ins w:id="333" w:author="Henrik Bringmann" w:date="2015-01-19T10:16:00Z"/>
          <w:noProof/>
        </w:rPr>
      </w:pPr>
      <w:bookmarkStart w:id="334" w:name="_ENREF_36"/>
      <w:ins w:id="335" w:author="Henrik Bringmann" w:date="2015-01-19T10:16:00Z">
        <w:r>
          <w:rPr>
            <w:noProof/>
          </w:rPr>
          <w:t>36</w:t>
        </w:r>
        <w:r>
          <w:rPr>
            <w:noProof/>
          </w:rPr>
          <w:tab/>
          <w:t xml:space="preserve">Schwarz, J. &amp; Bringmann, H. Reduced sleep-like quiescence in both hyperactive and hypoactive mutants of the Galphaq Gene egl-30 during lethargus in Caenorhabditis elegans. </w:t>
        </w:r>
        <w:r w:rsidRPr="00DB10A9">
          <w:rPr>
            <w:i/>
            <w:noProof/>
          </w:rPr>
          <w:t>PLoS One</w:t>
        </w:r>
        <w:r>
          <w:rPr>
            <w:noProof/>
          </w:rPr>
          <w:t xml:space="preserve"> </w:t>
        </w:r>
        <w:r w:rsidRPr="00DB10A9">
          <w:rPr>
            <w:b/>
            <w:noProof/>
          </w:rPr>
          <w:t>8</w:t>
        </w:r>
        <w:r>
          <w:rPr>
            <w:noProof/>
          </w:rPr>
          <w:t>, e75853, doi:10.1371/journal.pone.0075853 (2013).</w:t>
        </w:r>
        <w:bookmarkEnd w:id="334"/>
      </w:ins>
    </w:p>
    <w:p w14:paraId="1F2EC5BB" w14:textId="3F865F77" w:rsidR="00DB10A9" w:rsidRDefault="00DB10A9" w:rsidP="00DB10A9">
      <w:pPr>
        <w:rPr>
          <w:noProof/>
        </w:rPr>
        <w:pPrChange w:id="336" w:author="Henrik Bringmann" w:date="2015-01-19T10:16:00Z">
          <w:pPr>
            <w:spacing w:after="120"/>
          </w:pPr>
        </w:pPrChange>
      </w:pPr>
    </w:p>
    <w:p w14:paraId="7EC9B2DC" w14:textId="03A2FF74" w:rsidR="00B12610" w:rsidRPr="009072ED" w:rsidRDefault="00785868" w:rsidP="009072ED">
      <w:pPr>
        <w:outlineLvl w:val="0"/>
        <w:rPr>
          <w:b/>
        </w:rPr>
        <w:pPrChange w:id="337" w:author="Henrik Bringmann" w:date="2015-01-19T10:16:00Z">
          <w:pPr>
            <w:spacing w:after="120"/>
            <w:outlineLvl w:val="0"/>
          </w:pPr>
        </w:pPrChange>
      </w:pPr>
      <w:r w:rsidRPr="009072ED">
        <w:fldChar w:fldCharType="end"/>
      </w:r>
    </w:p>
    <w:p w14:paraId="1ADFAE57" w14:textId="77777777" w:rsidR="00B12610" w:rsidRPr="009072ED" w:rsidRDefault="00B12610" w:rsidP="009072ED">
      <w:pPr>
        <w:pPrChange w:id="338" w:author="Henrik Bringmann" w:date="2015-01-19T10:16:00Z">
          <w:pPr>
            <w:spacing w:after="120"/>
          </w:pPr>
        </w:pPrChange>
      </w:pPr>
    </w:p>
    <w:p w14:paraId="3772856B" w14:textId="77777777" w:rsidR="00B12610" w:rsidRPr="009072ED" w:rsidRDefault="00B12610" w:rsidP="009072ED">
      <w:pPr>
        <w:pPrChange w:id="339" w:author="Henrik Bringmann" w:date="2015-01-19T10:16:00Z">
          <w:pPr>
            <w:spacing w:after="120"/>
          </w:pPr>
        </w:pPrChange>
      </w:pPr>
    </w:p>
    <w:p w14:paraId="4071907E" w14:textId="4CBE9B69" w:rsidR="00396C46" w:rsidRPr="009072ED" w:rsidRDefault="00396C46" w:rsidP="009072ED"/>
    <w:sectPr w:rsidR="00396C46" w:rsidRPr="009072ED" w:rsidSect="005D391E">
      <w:headerReference w:type="default" r:id="rId8"/>
      <w:footerReference w:type="even" r:id="rId9"/>
      <w:footerReference w:type="default" r:id="rId10"/>
      <w:pgSz w:w="12240" w:h="15840"/>
      <w:pgMar w:top="1440" w:right="1440" w:bottom="1440" w:left="1440" w:header="720" w:footer="720" w:gutter="0"/>
      <w:lnNumType w:countBy="1" w:restart="continuous"/>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63973" w14:textId="77777777" w:rsidR="008F0F52" w:rsidRDefault="008F0F52" w:rsidP="00C83C70">
      <w:r>
        <w:separator/>
      </w:r>
    </w:p>
  </w:endnote>
  <w:endnote w:type="continuationSeparator" w:id="0">
    <w:p w14:paraId="2CAE3C66" w14:textId="77777777" w:rsidR="008F0F52" w:rsidRDefault="008F0F52" w:rsidP="00C83C70">
      <w:r>
        <w:continuationSeparator/>
      </w:r>
    </w:p>
  </w:endnote>
  <w:endnote w:type="continuationNotice" w:id="1">
    <w:p w14:paraId="0465120A" w14:textId="77777777" w:rsidR="008F0F52" w:rsidRDefault="008F0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altName w:val="Arial"/>
    <w:panose1 w:val="00000000000000000000"/>
    <w:charset w:val="00"/>
    <w:family w:val="roman"/>
    <w:notTrueType/>
    <w:pitch w:val="default"/>
  </w:font>
  <w:font w:name="Cambria">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88A40" w14:textId="77777777" w:rsidR="00BF5A2A" w:rsidRDefault="00BF5A2A" w:rsidP="00220C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D5FD4ED" w14:textId="77777777" w:rsidR="00BF5A2A" w:rsidRDefault="00BF5A2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19C45" w14:textId="77777777" w:rsidR="00BF5A2A" w:rsidRDefault="00BF5A2A" w:rsidP="00220C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F0F52">
      <w:rPr>
        <w:rStyle w:val="PageNumber"/>
        <w:noProof/>
      </w:rPr>
      <w:t>8</w:t>
    </w:r>
    <w:r>
      <w:rPr>
        <w:rStyle w:val="PageNumber"/>
      </w:rPr>
      <w:fldChar w:fldCharType="end"/>
    </w:r>
  </w:p>
  <w:p w14:paraId="26B50B5C" w14:textId="77777777" w:rsidR="00BF5A2A" w:rsidRDefault="00BF5A2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331085" w14:textId="77777777" w:rsidR="008F0F52" w:rsidRDefault="008F0F52" w:rsidP="00C83C70">
      <w:r>
        <w:separator/>
      </w:r>
    </w:p>
  </w:footnote>
  <w:footnote w:type="continuationSeparator" w:id="0">
    <w:p w14:paraId="7E814672" w14:textId="77777777" w:rsidR="008F0F52" w:rsidRDefault="008F0F52" w:rsidP="00C83C70">
      <w:r>
        <w:continuationSeparator/>
      </w:r>
    </w:p>
  </w:footnote>
  <w:footnote w:type="continuationNotice" w:id="1">
    <w:p w14:paraId="2887A067" w14:textId="77777777" w:rsidR="008F0F52" w:rsidRDefault="008F0F5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CCC64" w14:textId="77777777" w:rsidR="008F0F52" w:rsidRDefault="008F0F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xs0frf5pswp0geeeesxftvcresfxpx95sev&quot;&gt;Sleepandwake&lt;record-ids&gt;&lt;item&gt;7&lt;/item&gt;&lt;item&gt;8&lt;/item&gt;&lt;item&gt;9&lt;/item&gt;&lt;item&gt;13&lt;/item&gt;&lt;item&gt;28&lt;/item&gt;&lt;item&gt;40&lt;/item&gt;&lt;item&gt;41&lt;/item&gt;&lt;item&gt;49&lt;/item&gt;&lt;item&gt;69&lt;/item&gt;&lt;item&gt;80&lt;/item&gt;&lt;item&gt;88&lt;/item&gt;&lt;item&gt;152&lt;/item&gt;&lt;item&gt;184&lt;/item&gt;&lt;item&gt;213&lt;/item&gt;&lt;item&gt;217&lt;/item&gt;&lt;item&gt;221&lt;/item&gt;&lt;item&gt;230&lt;/item&gt;&lt;item&gt;231&lt;/item&gt;&lt;item&gt;234&lt;/item&gt;&lt;item&gt;247&lt;/item&gt;&lt;item&gt;250&lt;/item&gt;&lt;item&gt;281&lt;/item&gt;&lt;item&gt;308&lt;/item&gt;&lt;item&gt;309&lt;/item&gt;&lt;item&gt;310&lt;/item&gt;&lt;item&gt;311&lt;/item&gt;&lt;item&gt;312&lt;/item&gt;&lt;item&gt;314&lt;/item&gt;&lt;item&gt;315&lt;/item&gt;&lt;item&gt;316&lt;/item&gt;&lt;item&gt;317&lt;/item&gt;&lt;item&gt;320&lt;/item&gt;&lt;item&gt;321&lt;/item&gt;&lt;item&gt;322&lt;/item&gt;&lt;item&gt;323&lt;/item&gt;&lt;item&gt;331&lt;/item&gt;&lt;item&gt;332&lt;/item&gt;&lt;/record-ids&gt;&lt;/item&gt;&lt;/Libraries&gt;"/>
  </w:docVars>
  <w:rsids>
    <w:rsidRoot w:val="003A2C2D"/>
    <w:rsid w:val="00011C91"/>
    <w:rsid w:val="00021477"/>
    <w:rsid w:val="00027920"/>
    <w:rsid w:val="0003115C"/>
    <w:rsid w:val="000349B2"/>
    <w:rsid w:val="00035C66"/>
    <w:rsid w:val="00036BE5"/>
    <w:rsid w:val="00037BB5"/>
    <w:rsid w:val="00041B34"/>
    <w:rsid w:val="00051076"/>
    <w:rsid w:val="00062FF6"/>
    <w:rsid w:val="00067361"/>
    <w:rsid w:val="0007391C"/>
    <w:rsid w:val="00085E19"/>
    <w:rsid w:val="00097670"/>
    <w:rsid w:val="000A0DC2"/>
    <w:rsid w:val="000B0DBE"/>
    <w:rsid w:val="000B28F3"/>
    <w:rsid w:val="000B4B54"/>
    <w:rsid w:val="000B571C"/>
    <w:rsid w:val="000B5F3E"/>
    <w:rsid w:val="000C202E"/>
    <w:rsid w:val="000C362A"/>
    <w:rsid w:val="000C6DE0"/>
    <w:rsid w:val="000D4100"/>
    <w:rsid w:val="000E3955"/>
    <w:rsid w:val="000E44BF"/>
    <w:rsid w:val="000F3A61"/>
    <w:rsid w:val="000F4B81"/>
    <w:rsid w:val="00106235"/>
    <w:rsid w:val="001208BC"/>
    <w:rsid w:val="0013389B"/>
    <w:rsid w:val="001340B4"/>
    <w:rsid w:val="00134170"/>
    <w:rsid w:val="00135B70"/>
    <w:rsid w:val="00140665"/>
    <w:rsid w:val="00143D6B"/>
    <w:rsid w:val="001534EA"/>
    <w:rsid w:val="001539EC"/>
    <w:rsid w:val="00155A66"/>
    <w:rsid w:val="00171A43"/>
    <w:rsid w:val="00172BC9"/>
    <w:rsid w:val="00173A6D"/>
    <w:rsid w:val="00173E26"/>
    <w:rsid w:val="00174433"/>
    <w:rsid w:val="0017512C"/>
    <w:rsid w:val="0017547E"/>
    <w:rsid w:val="001755F7"/>
    <w:rsid w:val="00176F9C"/>
    <w:rsid w:val="00183972"/>
    <w:rsid w:val="001A0CED"/>
    <w:rsid w:val="001A2402"/>
    <w:rsid w:val="001B2B2E"/>
    <w:rsid w:val="001C5FC8"/>
    <w:rsid w:val="001C7FB2"/>
    <w:rsid w:val="001D5654"/>
    <w:rsid w:val="001D6850"/>
    <w:rsid w:val="001E549D"/>
    <w:rsid w:val="001E6C12"/>
    <w:rsid w:val="001F3499"/>
    <w:rsid w:val="001F6A3B"/>
    <w:rsid w:val="001F7742"/>
    <w:rsid w:val="00211EA9"/>
    <w:rsid w:val="00212B6E"/>
    <w:rsid w:val="002148CA"/>
    <w:rsid w:val="00215B68"/>
    <w:rsid w:val="002176B5"/>
    <w:rsid w:val="00220C4D"/>
    <w:rsid w:val="00221783"/>
    <w:rsid w:val="0022304D"/>
    <w:rsid w:val="002270D8"/>
    <w:rsid w:val="002319B1"/>
    <w:rsid w:val="002324A3"/>
    <w:rsid w:val="0023716D"/>
    <w:rsid w:val="00242207"/>
    <w:rsid w:val="00245A04"/>
    <w:rsid w:val="00252695"/>
    <w:rsid w:val="00255BD4"/>
    <w:rsid w:val="00270B2E"/>
    <w:rsid w:val="00281913"/>
    <w:rsid w:val="00284EDD"/>
    <w:rsid w:val="002862DD"/>
    <w:rsid w:val="002A4B19"/>
    <w:rsid w:val="002C7343"/>
    <w:rsid w:val="002D78DA"/>
    <w:rsid w:val="002E03D5"/>
    <w:rsid w:val="002E06FD"/>
    <w:rsid w:val="002E07D1"/>
    <w:rsid w:val="002E2EE6"/>
    <w:rsid w:val="002E764D"/>
    <w:rsid w:val="002E7E2A"/>
    <w:rsid w:val="002F27DD"/>
    <w:rsid w:val="00300182"/>
    <w:rsid w:val="00303159"/>
    <w:rsid w:val="00304720"/>
    <w:rsid w:val="003059BB"/>
    <w:rsid w:val="003062CC"/>
    <w:rsid w:val="003066F3"/>
    <w:rsid w:val="00315CA7"/>
    <w:rsid w:val="00326A1D"/>
    <w:rsid w:val="003309F3"/>
    <w:rsid w:val="00330A61"/>
    <w:rsid w:val="0033145F"/>
    <w:rsid w:val="0034261A"/>
    <w:rsid w:val="00345E35"/>
    <w:rsid w:val="003504EB"/>
    <w:rsid w:val="00350521"/>
    <w:rsid w:val="00352AC4"/>
    <w:rsid w:val="00364C7B"/>
    <w:rsid w:val="00365923"/>
    <w:rsid w:val="0037058B"/>
    <w:rsid w:val="00374817"/>
    <w:rsid w:val="00382EEA"/>
    <w:rsid w:val="003843F5"/>
    <w:rsid w:val="00396C46"/>
    <w:rsid w:val="003A05EE"/>
    <w:rsid w:val="003A2C2D"/>
    <w:rsid w:val="003B4ACF"/>
    <w:rsid w:val="003B56DE"/>
    <w:rsid w:val="003B63A0"/>
    <w:rsid w:val="003C4097"/>
    <w:rsid w:val="003C50E9"/>
    <w:rsid w:val="003C5B5D"/>
    <w:rsid w:val="003D38B0"/>
    <w:rsid w:val="003D6DCF"/>
    <w:rsid w:val="003D78A0"/>
    <w:rsid w:val="003D7F01"/>
    <w:rsid w:val="003E00DE"/>
    <w:rsid w:val="003E1CBA"/>
    <w:rsid w:val="003E5B02"/>
    <w:rsid w:val="003F47F0"/>
    <w:rsid w:val="003F4E7E"/>
    <w:rsid w:val="003F5177"/>
    <w:rsid w:val="003F70CE"/>
    <w:rsid w:val="0040054C"/>
    <w:rsid w:val="00402AA5"/>
    <w:rsid w:val="004045D5"/>
    <w:rsid w:val="004122E7"/>
    <w:rsid w:val="00413191"/>
    <w:rsid w:val="00414030"/>
    <w:rsid w:val="004151AB"/>
    <w:rsid w:val="00421828"/>
    <w:rsid w:val="00421DD5"/>
    <w:rsid w:val="00430DAB"/>
    <w:rsid w:val="004317CA"/>
    <w:rsid w:val="004351EA"/>
    <w:rsid w:val="00436628"/>
    <w:rsid w:val="00442EF7"/>
    <w:rsid w:val="00444947"/>
    <w:rsid w:val="0045048C"/>
    <w:rsid w:val="00462809"/>
    <w:rsid w:val="004714FD"/>
    <w:rsid w:val="00473E49"/>
    <w:rsid w:val="004747CD"/>
    <w:rsid w:val="00475921"/>
    <w:rsid w:val="00481C59"/>
    <w:rsid w:val="00482276"/>
    <w:rsid w:val="0048629D"/>
    <w:rsid w:val="00486F36"/>
    <w:rsid w:val="004A2493"/>
    <w:rsid w:val="004B11F1"/>
    <w:rsid w:val="004B2DC3"/>
    <w:rsid w:val="004B5B19"/>
    <w:rsid w:val="004C1592"/>
    <w:rsid w:val="004C196B"/>
    <w:rsid w:val="004C50EA"/>
    <w:rsid w:val="004D370B"/>
    <w:rsid w:val="004E6B85"/>
    <w:rsid w:val="004E6C4D"/>
    <w:rsid w:val="004E7F4B"/>
    <w:rsid w:val="004F2BC2"/>
    <w:rsid w:val="004F322A"/>
    <w:rsid w:val="004F599B"/>
    <w:rsid w:val="00501570"/>
    <w:rsid w:val="00513CAE"/>
    <w:rsid w:val="00515724"/>
    <w:rsid w:val="005168E7"/>
    <w:rsid w:val="005258B1"/>
    <w:rsid w:val="005263F5"/>
    <w:rsid w:val="005311A8"/>
    <w:rsid w:val="00533F53"/>
    <w:rsid w:val="0053671C"/>
    <w:rsid w:val="00541787"/>
    <w:rsid w:val="005423E5"/>
    <w:rsid w:val="00545799"/>
    <w:rsid w:val="00552289"/>
    <w:rsid w:val="00557FE4"/>
    <w:rsid w:val="00571155"/>
    <w:rsid w:val="005824FD"/>
    <w:rsid w:val="0059543A"/>
    <w:rsid w:val="005B122C"/>
    <w:rsid w:val="005B4839"/>
    <w:rsid w:val="005B6886"/>
    <w:rsid w:val="005D391E"/>
    <w:rsid w:val="005E3324"/>
    <w:rsid w:val="005E5161"/>
    <w:rsid w:val="005E5A8D"/>
    <w:rsid w:val="005E759E"/>
    <w:rsid w:val="005F2EEB"/>
    <w:rsid w:val="005F2F41"/>
    <w:rsid w:val="005F42A1"/>
    <w:rsid w:val="006055B1"/>
    <w:rsid w:val="00610065"/>
    <w:rsid w:val="006110C2"/>
    <w:rsid w:val="00611585"/>
    <w:rsid w:val="006118B1"/>
    <w:rsid w:val="0061499C"/>
    <w:rsid w:val="00636AA4"/>
    <w:rsid w:val="0064275B"/>
    <w:rsid w:val="00642929"/>
    <w:rsid w:val="00650866"/>
    <w:rsid w:val="00652C2D"/>
    <w:rsid w:val="00653547"/>
    <w:rsid w:val="00656B4C"/>
    <w:rsid w:val="00657BB6"/>
    <w:rsid w:val="006623A4"/>
    <w:rsid w:val="006657B3"/>
    <w:rsid w:val="00676BDE"/>
    <w:rsid w:val="006902EF"/>
    <w:rsid w:val="0069582D"/>
    <w:rsid w:val="006A6DD4"/>
    <w:rsid w:val="006C0731"/>
    <w:rsid w:val="006C1709"/>
    <w:rsid w:val="006C1A14"/>
    <w:rsid w:val="006C21D4"/>
    <w:rsid w:val="006C4529"/>
    <w:rsid w:val="006D054A"/>
    <w:rsid w:val="006D717A"/>
    <w:rsid w:val="006D7A9C"/>
    <w:rsid w:val="006E0E9B"/>
    <w:rsid w:val="006E71AE"/>
    <w:rsid w:val="006F2000"/>
    <w:rsid w:val="007001EF"/>
    <w:rsid w:val="00710BB1"/>
    <w:rsid w:val="00716F93"/>
    <w:rsid w:val="0072283A"/>
    <w:rsid w:val="00731FD2"/>
    <w:rsid w:val="00736012"/>
    <w:rsid w:val="00736642"/>
    <w:rsid w:val="007378D3"/>
    <w:rsid w:val="0075112D"/>
    <w:rsid w:val="007540E6"/>
    <w:rsid w:val="00754437"/>
    <w:rsid w:val="00756549"/>
    <w:rsid w:val="007569CD"/>
    <w:rsid w:val="0075707A"/>
    <w:rsid w:val="00765539"/>
    <w:rsid w:val="00765DEF"/>
    <w:rsid w:val="0077476E"/>
    <w:rsid w:val="00774D20"/>
    <w:rsid w:val="00776027"/>
    <w:rsid w:val="0077729A"/>
    <w:rsid w:val="00785868"/>
    <w:rsid w:val="00793583"/>
    <w:rsid w:val="0079364B"/>
    <w:rsid w:val="007974DF"/>
    <w:rsid w:val="007B0263"/>
    <w:rsid w:val="007B1048"/>
    <w:rsid w:val="007B2D04"/>
    <w:rsid w:val="007B7068"/>
    <w:rsid w:val="007B7A71"/>
    <w:rsid w:val="007C1D6F"/>
    <w:rsid w:val="007C4306"/>
    <w:rsid w:val="007C679B"/>
    <w:rsid w:val="007D5CBF"/>
    <w:rsid w:val="007E3C0F"/>
    <w:rsid w:val="00800DE6"/>
    <w:rsid w:val="00801443"/>
    <w:rsid w:val="008065B1"/>
    <w:rsid w:val="00807002"/>
    <w:rsid w:val="00807AE4"/>
    <w:rsid w:val="00810119"/>
    <w:rsid w:val="00823443"/>
    <w:rsid w:val="0082437E"/>
    <w:rsid w:val="0082602A"/>
    <w:rsid w:val="00830AA7"/>
    <w:rsid w:val="00840F81"/>
    <w:rsid w:val="008422A2"/>
    <w:rsid w:val="00842848"/>
    <w:rsid w:val="008464CA"/>
    <w:rsid w:val="00851CC2"/>
    <w:rsid w:val="00853754"/>
    <w:rsid w:val="00861D9B"/>
    <w:rsid w:val="008631E6"/>
    <w:rsid w:val="008632A2"/>
    <w:rsid w:val="0086503F"/>
    <w:rsid w:val="008666CE"/>
    <w:rsid w:val="00871606"/>
    <w:rsid w:val="00872D27"/>
    <w:rsid w:val="008734FB"/>
    <w:rsid w:val="00875A7A"/>
    <w:rsid w:val="00875D1A"/>
    <w:rsid w:val="00883C04"/>
    <w:rsid w:val="008963BE"/>
    <w:rsid w:val="008A03C1"/>
    <w:rsid w:val="008A261E"/>
    <w:rsid w:val="008A3EDE"/>
    <w:rsid w:val="008A69C1"/>
    <w:rsid w:val="008C266F"/>
    <w:rsid w:val="008C40CF"/>
    <w:rsid w:val="008C5AFE"/>
    <w:rsid w:val="008D3EEA"/>
    <w:rsid w:val="008D5BA1"/>
    <w:rsid w:val="008E180D"/>
    <w:rsid w:val="008E3E1D"/>
    <w:rsid w:val="008E5463"/>
    <w:rsid w:val="008E62FE"/>
    <w:rsid w:val="008F06EF"/>
    <w:rsid w:val="008F0F52"/>
    <w:rsid w:val="009007D4"/>
    <w:rsid w:val="009072ED"/>
    <w:rsid w:val="00911BD0"/>
    <w:rsid w:val="009156B9"/>
    <w:rsid w:val="00915772"/>
    <w:rsid w:val="009164AE"/>
    <w:rsid w:val="009206F0"/>
    <w:rsid w:val="009241EE"/>
    <w:rsid w:val="009256F5"/>
    <w:rsid w:val="009321E0"/>
    <w:rsid w:val="00934C9B"/>
    <w:rsid w:val="009426AB"/>
    <w:rsid w:val="009444BD"/>
    <w:rsid w:val="00945631"/>
    <w:rsid w:val="00956E75"/>
    <w:rsid w:val="00964796"/>
    <w:rsid w:val="009702ED"/>
    <w:rsid w:val="00973928"/>
    <w:rsid w:val="00990DD7"/>
    <w:rsid w:val="009951AF"/>
    <w:rsid w:val="009A2414"/>
    <w:rsid w:val="009A540C"/>
    <w:rsid w:val="009B6878"/>
    <w:rsid w:val="009B70A0"/>
    <w:rsid w:val="009C3C47"/>
    <w:rsid w:val="009C68CE"/>
    <w:rsid w:val="009D1B6E"/>
    <w:rsid w:val="009D2006"/>
    <w:rsid w:val="00A00650"/>
    <w:rsid w:val="00A04D09"/>
    <w:rsid w:val="00A06405"/>
    <w:rsid w:val="00A12989"/>
    <w:rsid w:val="00A15C2B"/>
    <w:rsid w:val="00A240CF"/>
    <w:rsid w:val="00A25BBC"/>
    <w:rsid w:val="00A31352"/>
    <w:rsid w:val="00A33D91"/>
    <w:rsid w:val="00A357A5"/>
    <w:rsid w:val="00A36FDB"/>
    <w:rsid w:val="00A3734E"/>
    <w:rsid w:val="00A4270D"/>
    <w:rsid w:val="00A45615"/>
    <w:rsid w:val="00A461BE"/>
    <w:rsid w:val="00A50239"/>
    <w:rsid w:val="00A634CC"/>
    <w:rsid w:val="00A655AB"/>
    <w:rsid w:val="00A71BC4"/>
    <w:rsid w:val="00A7318E"/>
    <w:rsid w:val="00A76A80"/>
    <w:rsid w:val="00A874B7"/>
    <w:rsid w:val="00A92FD9"/>
    <w:rsid w:val="00AB13BE"/>
    <w:rsid w:val="00AB4C99"/>
    <w:rsid w:val="00AB4EC6"/>
    <w:rsid w:val="00AC7400"/>
    <w:rsid w:val="00AD7584"/>
    <w:rsid w:val="00AF0E31"/>
    <w:rsid w:val="00AF1A0B"/>
    <w:rsid w:val="00B02E10"/>
    <w:rsid w:val="00B04D31"/>
    <w:rsid w:val="00B067A5"/>
    <w:rsid w:val="00B11A44"/>
    <w:rsid w:val="00B12610"/>
    <w:rsid w:val="00B17CCD"/>
    <w:rsid w:val="00B24906"/>
    <w:rsid w:val="00B32705"/>
    <w:rsid w:val="00B33744"/>
    <w:rsid w:val="00B34372"/>
    <w:rsid w:val="00B366F6"/>
    <w:rsid w:val="00B37B5F"/>
    <w:rsid w:val="00B4132C"/>
    <w:rsid w:val="00B41F05"/>
    <w:rsid w:val="00B43C6D"/>
    <w:rsid w:val="00B46970"/>
    <w:rsid w:val="00B543A1"/>
    <w:rsid w:val="00B57F41"/>
    <w:rsid w:val="00B64DCD"/>
    <w:rsid w:val="00B65949"/>
    <w:rsid w:val="00B72C5E"/>
    <w:rsid w:val="00B83465"/>
    <w:rsid w:val="00B83838"/>
    <w:rsid w:val="00B84B85"/>
    <w:rsid w:val="00B86F3D"/>
    <w:rsid w:val="00B9510D"/>
    <w:rsid w:val="00B9526A"/>
    <w:rsid w:val="00BA259C"/>
    <w:rsid w:val="00BA7536"/>
    <w:rsid w:val="00BB24C9"/>
    <w:rsid w:val="00BB708E"/>
    <w:rsid w:val="00BB7D86"/>
    <w:rsid w:val="00BC1A32"/>
    <w:rsid w:val="00BC75EA"/>
    <w:rsid w:val="00BC7C55"/>
    <w:rsid w:val="00BD0D91"/>
    <w:rsid w:val="00BD2E22"/>
    <w:rsid w:val="00BE2DC1"/>
    <w:rsid w:val="00BE497B"/>
    <w:rsid w:val="00BF3B8D"/>
    <w:rsid w:val="00BF5A2A"/>
    <w:rsid w:val="00C00F2B"/>
    <w:rsid w:val="00C01064"/>
    <w:rsid w:val="00C06844"/>
    <w:rsid w:val="00C1648C"/>
    <w:rsid w:val="00C21CAE"/>
    <w:rsid w:val="00C22682"/>
    <w:rsid w:val="00C340C8"/>
    <w:rsid w:val="00C34A29"/>
    <w:rsid w:val="00C359D5"/>
    <w:rsid w:val="00C37C94"/>
    <w:rsid w:val="00C45A61"/>
    <w:rsid w:val="00C47578"/>
    <w:rsid w:val="00C54B75"/>
    <w:rsid w:val="00C62C89"/>
    <w:rsid w:val="00C62D92"/>
    <w:rsid w:val="00C7076D"/>
    <w:rsid w:val="00C707BF"/>
    <w:rsid w:val="00C7298D"/>
    <w:rsid w:val="00C83C70"/>
    <w:rsid w:val="00C87092"/>
    <w:rsid w:val="00C972D6"/>
    <w:rsid w:val="00CA3AFC"/>
    <w:rsid w:val="00CB663F"/>
    <w:rsid w:val="00CC11FB"/>
    <w:rsid w:val="00CC5DF4"/>
    <w:rsid w:val="00CC6B84"/>
    <w:rsid w:val="00CD39DE"/>
    <w:rsid w:val="00CE48BC"/>
    <w:rsid w:val="00CE515D"/>
    <w:rsid w:val="00D0146E"/>
    <w:rsid w:val="00D03570"/>
    <w:rsid w:val="00D0390D"/>
    <w:rsid w:val="00D057D1"/>
    <w:rsid w:val="00D07FDE"/>
    <w:rsid w:val="00D120F9"/>
    <w:rsid w:val="00D13450"/>
    <w:rsid w:val="00D22A5A"/>
    <w:rsid w:val="00D27B4C"/>
    <w:rsid w:val="00D30431"/>
    <w:rsid w:val="00D315C7"/>
    <w:rsid w:val="00D3327C"/>
    <w:rsid w:val="00D3497A"/>
    <w:rsid w:val="00D46628"/>
    <w:rsid w:val="00D503E8"/>
    <w:rsid w:val="00D517C9"/>
    <w:rsid w:val="00D531B0"/>
    <w:rsid w:val="00D54174"/>
    <w:rsid w:val="00D5711D"/>
    <w:rsid w:val="00D6101D"/>
    <w:rsid w:val="00D63A61"/>
    <w:rsid w:val="00D7238F"/>
    <w:rsid w:val="00D73F24"/>
    <w:rsid w:val="00D7479B"/>
    <w:rsid w:val="00D75FC9"/>
    <w:rsid w:val="00D817A8"/>
    <w:rsid w:val="00D958FB"/>
    <w:rsid w:val="00D97C0E"/>
    <w:rsid w:val="00DA13E2"/>
    <w:rsid w:val="00DA72F4"/>
    <w:rsid w:val="00DB0D81"/>
    <w:rsid w:val="00DB10A9"/>
    <w:rsid w:val="00DB2908"/>
    <w:rsid w:val="00DB537A"/>
    <w:rsid w:val="00DB6D1E"/>
    <w:rsid w:val="00DC03CB"/>
    <w:rsid w:val="00DD0627"/>
    <w:rsid w:val="00DE03B4"/>
    <w:rsid w:val="00DE5BDF"/>
    <w:rsid w:val="00DF0B74"/>
    <w:rsid w:val="00DF6168"/>
    <w:rsid w:val="00DF6713"/>
    <w:rsid w:val="00DF7848"/>
    <w:rsid w:val="00E0207E"/>
    <w:rsid w:val="00E14389"/>
    <w:rsid w:val="00E17DCF"/>
    <w:rsid w:val="00E30156"/>
    <w:rsid w:val="00E341ED"/>
    <w:rsid w:val="00E346CD"/>
    <w:rsid w:val="00E34AB8"/>
    <w:rsid w:val="00E41E5E"/>
    <w:rsid w:val="00E43AFB"/>
    <w:rsid w:val="00E44F6F"/>
    <w:rsid w:val="00E458A0"/>
    <w:rsid w:val="00E46D7F"/>
    <w:rsid w:val="00E5784B"/>
    <w:rsid w:val="00E61FCB"/>
    <w:rsid w:val="00E64010"/>
    <w:rsid w:val="00E66626"/>
    <w:rsid w:val="00E73617"/>
    <w:rsid w:val="00E834C8"/>
    <w:rsid w:val="00E8426C"/>
    <w:rsid w:val="00E84CBA"/>
    <w:rsid w:val="00E86EB5"/>
    <w:rsid w:val="00E97E6C"/>
    <w:rsid w:val="00EC0C35"/>
    <w:rsid w:val="00EC5F27"/>
    <w:rsid w:val="00ED0DEA"/>
    <w:rsid w:val="00ED0E93"/>
    <w:rsid w:val="00ED39C4"/>
    <w:rsid w:val="00EF0C9B"/>
    <w:rsid w:val="00EF45FB"/>
    <w:rsid w:val="00F03F0C"/>
    <w:rsid w:val="00F130CA"/>
    <w:rsid w:val="00F3279F"/>
    <w:rsid w:val="00F366A0"/>
    <w:rsid w:val="00F378FB"/>
    <w:rsid w:val="00F40230"/>
    <w:rsid w:val="00F40C71"/>
    <w:rsid w:val="00F40F5D"/>
    <w:rsid w:val="00F44F86"/>
    <w:rsid w:val="00F50965"/>
    <w:rsid w:val="00F542BA"/>
    <w:rsid w:val="00F71CAE"/>
    <w:rsid w:val="00F92327"/>
    <w:rsid w:val="00FA01A0"/>
    <w:rsid w:val="00FC0717"/>
    <w:rsid w:val="00FC3789"/>
    <w:rsid w:val="00FC4065"/>
    <w:rsid w:val="00FC5179"/>
    <w:rsid w:val="00FD24FC"/>
    <w:rsid w:val="00FD3294"/>
    <w:rsid w:val="00FD72ED"/>
    <w:rsid w:val="00FE1D70"/>
    <w:rsid w:val="00FE5F76"/>
    <w:rsid w:val="00FF3E34"/>
    <w:rsid w:val="00FF4335"/>
    <w:rsid w:val="00FF4736"/>
    <w:rsid w:val="00FF4B3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AA846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83C70"/>
    <w:pPr>
      <w:tabs>
        <w:tab w:val="center" w:pos="4320"/>
        <w:tab w:val="right" w:pos="8640"/>
      </w:tabs>
    </w:pPr>
  </w:style>
  <w:style w:type="character" w:customStyle="1" w:styleId="FooterChar">
    <w:name w:val="Footer Char"/>
    <w:basedOn w:val="DefaultParagraphFont"/>
    <w:link w:val="Footer"/>
    <w:uiPriority w:val="99"/>
    <w:rsid w:val="00C83C70"/>
    <w:rPr>
      <w:sz w:val="24"/>
      <w:szCs w:val="24"/>
      <w:lang w:val="en-US" w:eastAsia="en-US"/>
    </w:rPr>
  </w:style>
  <w:style w:type="character" w:styleId="PageNumber">
    <w:name w:val="page number"/>
    <w:basedOn w:val="DefaultParagraphFont"/>
    <w:uiPriority w:val="99"/>
    <w:semiHidden/>
    <w:unhideWhenUsed/>
    <w:rsid w:val="00C83C70"/>
  </w:style>
  <w:style w:type="paragraph" w:styleId="ListParagraph">
    <w:name w:val="List Paragraph"/>
    <w:basedOn w:val="Normal"/>
    <w:uiPriority w:val="34"/>
    <w:qFormat/>
    <w:rsid w:val="00221783"/>
    <w:pPr>
      <w:ind w:left="720"/>
      <w:contextualSpacing/>
    </w:pPr>
  </w:style>
  <w:style w:type="character" w:styleId="Hyperlink">
    <w:name w:val="Hyperlink"/>
    <w:basedOn w:val="DefaultParagraphFont"/>
    <w:uiPriority w:val="99"/>
    <w:unhideWhenUsed/>
    <w:rsid w:val="00785868"/>
    <w:rPr>
      <w:color w:val="0000FF" w:themeColor="hyperlink"/>
      <w:u w:val="single"/>
    </w:rPr>
  </w:style>
  <w:style w:type="table" w:styleId="TableGrid">
    <w:name w:val="Table Grid"/>
    <w:basedOn w:val="TableNormal"/>
    <w:uiPriority w:val="59"/>
    <w:rsid w:val="00B126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0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09F3"/>
    <w:rPr>
      <w:rFonts w:ascii="Lucida Grande" w:hAnsi="Lucida Grande" w:cs="Lucida Grande"/>
      <w:sz w:val="18"/>
      <w:szCs w:val="18"/>
      <w:lang w:val="en-US" w:eastAsia="en-US"/>
    </w:rPr>
  </w:style>
  <w:style w:type="character" w:styleId="FollowedHyperlink">
    <w:name w:val="FollowedHyperlink"/>
    <w:basedOn w:val="DefaultParagraphFont"/>
    <w:uiPriority w:val="99"/>
    <w:semiHidden/>
    <w:unhideWhenUsed/>
    <w:rsid w:val="00B32705"/>
    <w:rPr>
      <w:color w:val="800080" w:themeColor="followedHyperlink"/>
      <w:u w:val="single"/>
    </w:rPr>
  </w:style>
  <w:style w:type="character" w:styleId="CommentReference">
    <w:name w:val="annotation reference"/>
    <w:basedOn w:val="DefaultParagraphFont"/>
    <w:uiPriority w:val="99"/>
    <w:semiHidden/>
    <w:unhideWhenUsed/>
    <w:rsid w:val="00414030"/>
    <w:rPr>
      <w:sz w:val="18"/>
      <w:szCs w:val="18"/>
    </w:rPr>
  </w:style>
  <w:style w:type="paragraph" w:styleId="CommentText">
    <w:name w:val="annotation text"/>
    <w:basedOn w:val="Normal"/>
    <w:link w:val="CommentTextChar"/>
    <w:uiPriority w:val="99"/>
    <w:semiHidden/>
    <w:unhideWhenUsed/>
    <w:rsid w:val="00414030"/>
  </w:style>
  <w:style w:type="character" w:customStyle="1" w:styleId="CommentTextChar">
    <w:name w:val="Comment Text Char"/>
    <w:basedOn w:val="DefaultParagraphFont"/>
    <w:link w:val="CommentText"/>
    <w:uiPriority w:val="99"/>
    <w:semiHidden/>
    <w:rsid w:val="00414030"/>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414030"/>
    <w:rPr>
      <w:b/>
      <w:bCs/>
      <w:sz w:val="20"/>
      <w:szCs w:val="20"/>
    </w:rPr>
  </w:style>
  <w:style w:type="character" w:customStyle="1" w:styleId="CommentSubjectChar">
    <w:name w:val="Comment Subject Char"/>
    <w:basedOn w:val="CommentTextChar"/>
    <w:link w:val="CommentSubject"/>
    <w:uiPriority w:val="99"/>
    <w:semiHidden/>
    <w:rsid w:val="00414030"/>
    <w:rPr>
      <w:b/>
      <w:bCs/>
      <w:sz w:val="24"/>
      <w:szCs w:val="24"/>
      <w:lang w:val="en-US" w:eastAsia="en-US"/>
    </w:rPr>
  </w:style>
  <w:style w:type="character" w:styleId="LineNumber">
    <w:name w:val="line number"/>
    <w:basedOn w:val="DefaultParagraphFont"/>
    <w:uiPriority w:val="99"/>
    <w:semiHidden/>
    <w:unhideWhenUsed/>
    <w:rsid w:val="005D391E"/>
  </w:style>
  <w:style w:type="paragraph" w:styleId="Header">
    <w:name w:val="header"/>
    <w:basedOn w:val="Normal"/>
    <w:link w:val="HeaderChar"/>
    <w:uiPriority w:val="99"/>
    <w:unhideWhenUsed/>
    <w:rsid w:val="008F0F52"/>
    <w:pPr>
      <w:tabs>
        <w:tab w:val="center" w:pos="4320"/>
        <w:tab w:val="right" w:pos="8640"/>
      </w:tabs>
    </w:pPr>
  </w:style>
  <w:style w:type="character" w:customStyle="1" w:styleId="HeaderChar">
    <w:name w:val="Header Char"/>
    <w:basedOn w:val="DefaultParagraphFont"/>
    <w:link w:val="Header"/>
    <w:uiPriority w:val="99"/>
    <w:rsid w:val="008F0F52"/>
    <w:rPr>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83C70"/>
    <w:pPr>
      <w:tabs>
        <w:tab w:val="center" w:pos="4320"/>
        <w:tab w:val="right" w:pos="8640"/>
      </w:tabs>
    </w:pPr>
  </w:style>
  <w:style w:type="character" w:customStyle="1" w:styleId="FooterChar">
    <w:name w:val="Footer Char"/>
    <w:basedOn w:val="DefaultParagraphFont"/>
    <w:link w:val="Footer"/>
    <w:uiPriority w:val="99"/>
    <w:rsid w:val="00C83C70"/>
    <w:rPr>
      <w:sz w:val="24"/>
      <w:szCs w:val="24"/>
      <w:lang w:val="en-US" w:eastAsia="en-US"/>
    </w:rPr>
  </w:style>
  <w:style w:type="character" w:styleId="PageNumber">
    <w:name w:val="page number"/>
    <w:basedOn w:val="DefaultParagraphFont"/>
    <w:uiPriority w:val="99"/>
    <w:semiHidden/>
    <w:unhideWhenUsed/>
    <w:rsid w:val="00C83C70"/>
  </w:style>
  <w:style w:type="paragraph" w:styleId="ListParagraph">
    <w:name w:val="List Paragraph"/>
    <w:basedOn w:val="Normal"/>
    <w:uiPriority w:val="34"/>
    <w:qFormat/>
    <w:rsid w:val="00221783"/>
    <w:pPr>
      <w:ind w:left="720"/>
      <w:contextualSpacing/>
    </w:pPr>
  </w:style>
  <w:style w:type="character" w:styleId="Hyperlink">
    <w:name w:val="Hyperlink"/>
    <w:basedOn w:val="DefaultParagraphFont"/>
    <w:uiPriority w:val="99"/>
    <w:unhideWhenUsed/>
    <w:rsid w:val="00785868"/>
    <w:rPr>
      <w:color w:val="0000FF" w:themeColor="hyperlink"/>
      <w:u w:val="single"/>
    </w:rPr>
  </w:style>
  <w:style w:type="table" w:styleId="TableGrid">
    <w:name w:val="Table Grid"/>
    <w:basedOn w:val="TableNormal"/>
    <w:uiPriority w:val="59"/>
    <w:rsid w:val="00B126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0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09F3"/>
    <w:rPr>
      <w:rFonts w:ascii="Lucida Grande" w:hAnsi="Lucida Grande" w:cs="Lucida Grande"/>
      <w:sz w:val="18"/>
      <w:szCs w:val="18"/>
      <w:lang w:val="en-US" w:eastAsia="en-US"/>
    </w:rPr>
  </w:style>
  <w:style w:type="character" w:styleId="FollowedHyperlink">
    <w:name w:val="FollowedHyperlink"/>
    <w:basedOn w:val="DefaultParagraphFont"/>
    <w:uiPriority w:val="99"/>
    <w:semiHidden/>
    <w:unhideWhenUsed/>
    <w:rsid w:val="00B32705"/>
    <w:rPr>
      <w:color w:val="800080" w:themeColor="followedHyperlink"/>
      <w:u w:val="single"/>
    </w:rPr>
  </w:style>
  <w:style w:type="character" w:styleId="CommentReference">
    <w:name w:val="annotation reference"/>
    <w:basedOn w:val="DefaultParagraphFont"/>
    <w:uiPriority w:val="99"/>
    <w:semiHidden/>
    <w:unhideWhenUsed/>
    <w:rsid w:val="00414030"/>
    <w:rPr>
      <w:sz w:val="18"/>
      <w:szCs w:val="18"/>
    </w:rPr>
  </w:style>
  <w:style w:type="paragraph" w:styleId="CommentText">
    <w:name w:val="annotation text"/>
    <w:basedOn w:val="Normal"/>
    <w:link w:val="CommentTextChar"/>
    <w:uiPriority w:val="99"/>
    <w:semiHidden/>
    <w:unhideWhenUsed/>
    <w:rsid w:val="00414030"/>
  </w:style>
  <w:style w:type="character" w:customStyle="1" w:styleId="CommentTextChar">
    <w:name w:val="Comment Text Char"/>
    <w:basedOn w:val="DefaultParagraphFont"/>
    <w:link w:val="CommentText"/>
    <w:uiPriority w:val="99"/>
    <w:semiHidden/>
    <w:rsid w:val="00414030"/>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414030"/>
    <w:rPr>
      <w:b/>
      <w:bCs/>
      <w:sz w:val="20"/>
      <w:szCs w:val="20"/>
    </w:rPr>
  </w:style>
  <w:style w:type="character" w:customStyle="1" w:styleId="CommentSubjectChar">
    <w:name w:val="Comment Subject Char"/>
    <w:basedOn w:val="CommentTextChar"/>
    <w:link w:val="CommentSubject"/>
    <w:uiPriority w:val="99"/>
    <w:semiHidden/>
    <w:rsid w:val="00414030"/>
    <w:rPr>
      <w:b/>
      <w:bCs/>
      <w:sz w:val="24"/>
      <w:szCs w:val="24"/>
      <w:lang w:val="en-US" w:eastAsia="en-US"/>
    </w:rPr>
  </w:style>
  <w:style w:type="character" w:styleId="LineNumber">
    <w:name w:val="line number"/>
    <w:basedOn w:val="DefaultParagraphFont"/>
    <w:uiPriority w:val="99"/>
    <w:semiHidden/>
    <w:unhideWhenUsed/>
    <w:rsid w:val="005D391E"/>
  </w:style>
  <w:style w:type="paragraph" w:styleId="Header">
    <w:name w:val="header"/>
    <w:basedOn w:val="Normal"/>
    <w:link w:val="HeaderChar"/>
    <w:uiPriority w:val="99"/>
    <w:unhideWhenUsed/>
    <w:rsid w:val="008F0F52"/>
    <w:pPr>
      <w:tabs>
        <w:tab w:val="center" w:pos="4320"/>
        <w:tab w:val="right" w:pos="8640"/>
      </w:tabs>
    </w:pPr>
  </w:style>
  <w:style w:type="character" w:customStyle="1" w:styleId="HeaderChar">
    <w:name w:val="Header Char"/>
    <w:basedOn w:val="DefaultParagraphFont"/>
    <w:link w:val="Header"/>
    <w:uiPriority w:val="99"/>
    <w:rsid w:val="008F0F5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0155E-99FF-0742-9F5C-8738E9262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12</Pages>
  <Words>8290</Words>
  <Characters>47259</Characters>
  <Application>Microsoft Macintosh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 Bringmann</dc:creator>
  <cp:lastModifiedBy>Henrik Bringmann</cp:lastModifiedBy>
  <cp:revision>1</cp:revision>
  <cp:lastPrinted>2014-09-26T08:12:00Z</cp:lastPrinted>
  <dcterms:created xsi:type="dcterms:W3CDTF">2015-01-12T08:07:00Z</dcterms:created>
  <dcterms:modified xsi:type="dcterms:W3CDTF">2015-01-19T09:17:00Z</dcterms:modified>
</cp:coreProperties>
</file>